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9927CF">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DC2791" w:rsidRDefault="008B1F5B" w:rsidP="00E12B8D">
      <w:pPr>
        <w:pStyle w:val="a3"/>
        <w:widowControl w:val="0"/>
        <w:spacing w:after="160" w:line="240" w:lineRule="auto"/>
        <w:ind w:firstLine="0"/>
        <w:jc w:val="center"/>
        <w:rPr>
          <w:rFonts w:ascii="GHEA Grapalat" w:hAnsi="GHEA Grapalat"/>
          <w:i w:val="0"/>
          <w:sz w:val="24"/>
          <w:szCs w:val="24"/>
        </w:rPr>
      </w:pPr>
      <w:r w:rsidRPr="00DC2791">
        <w:rPr>
          <w:rFonts w:ascii="Calibri" w:hAnsi="Calibri"/>
          <w:i w:val="0"/>
          <w:sz w:val="24"/>
          <w:szCs w:val="24"/>
        </w:rPr>
        <w:t>"</w:t>
      </w:r>
      <w:r w:rsidR="00356D2F">
        <w:rPr>
          <w:rFonts w:ascii="Sylfaen" w:hAnsi="Sylfaen"/>
          <w:i w:val="0"/>
          <w:sz w:val="24"/>
          <w:szCs w:val="24"/>
          <w:lang w:val="hy-AM"/>
        </w:rPr>
        <w:t>12</w:t>
      </w:r>
      <w:r w:rsidR="00AE78BB">
        <w:rPr>
          <w:rFonts w:ascii="Calibri" w:hAnsi="Calibri"/>
          <w:i w:val="0"/>
          <w:sz w:val="24"/>
          <w:szCs w:val="24"/>
        </w:rPr>
        <w:t>"</w:t>
      </w:r>
      <w:r w:rsidRPr="00DC2791">
        <w:rPr>
          <w:rFonts w:ascii="Calibri" w:hAnsi="Calibri"/>
          <w:i w:val="0"/>
          <w:sz w:val="24"/>
          <w:szCs w:val="24"/>
        </w:rPr>
        <w:t xml:space="preserve"> "</w:t>
      </w:r>
      <w:r w:rsidR="00B4190C">
        <w:rPr>
          <w:rFonts w:ascii="GHEA Grapalat" w:hAnsi="GHEA Grapalat"/>
          <w:i w:val="0"/>
          <w:sz w:val="24"/>
          <w:szCs w:val="24"/>
          <w:lang w:val="hy-AM"/>
        </w:rPr>
        <w:t>0</w:t>
      </w:r>
      <w:r w:rsidR="00356D2F">
        <w:rPr>
          <w:rFonts w:ascii="GHEA Grapalat" w:hAnsi="GHEA Grapalat"/>
          <w:i w:val="0"/>
          <w:sz w:val="24"/>
          <w:szCs w:val="24"/>
          <w:lang w:val="en-US"/>
        </w:rPr>
        <w:t>2</w:t>
      </w:r>
      <w:r w:rsidR="00356D2F">
        <w:rPr>
          <w:rFonts w:ascii="Calibri" w:hAnsi="Calibri"/>
          <w:i w:val="0"/>
          <w:sz w:val="24"/>
          <w:szCs w:val="24"/>
        </w:rPr>
        <w:t>"  2025</w:t>
      </w:r>
      <w:r w:rsidR="00E12B8D" w:rsidRPr="00DC2791">
        <w:rPr>
          <w:rFonts w:ascii="GHEA Grapalat" w:hAnsi="GHEA Grapalat"/>
          <w:i w:val="0"/>
          <w:sz w:val="24"/>
          <w:szCs w:val="24"/>
        </w:rPr>
        <w:t xml:space="preserve"> года "</w:t>
      </w:r>
      <w:r w:rsidRPr="00DC2791">
        <w:rPr>
          <w:rFonts w:ascii="Calibri" w:hAnsi="Calibri"/>
          <w:i w:val="0"/>
          <w:sz w:val="24"/>
          <w:szCs w:val="24"/>
        </w:rPr>
        <w:t>№1</w:t>
      </w:r>
      <w:r w:rsidR="00E12B8D" w:rsidRPr="00DC2791">
        <w:rPr>
          <w:rFonts w:ascii="GHEA Grapalat" w:hAnsi="GHEA Grapalat"/>
          <w:i w:val="0"/>
          <w:sz w:val="24"/>
          <w:szCs w:val="24"/>
        </w:rPr>
        <w:t xml:space="preserve">" </w:t>
      </w:r>
    </w:p>
    <w:p w:rsidR="00E12B8D" w:rsidRPr="0023627D"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1967BB">
        <w:rPr>
          <w:rFonts w:ascii="GHEA Grapalat" w:hAnsi="GHEA Grapalat"/>
          <w:i w:val="0"/>
          <w:sz w:val="24"/>
          <w:szCs w:val="24"/>
        </w:rPr>
        <w:t xml:space="preserve">` </w:t>
      </w:r>
      <w:r w:rsidR="00356D2F">
        <w:rPr>
          <w:rFonts w:ascii="Sylfaen" w:hAnsi="Sylfaen"/>
          <w:i w:val="0"/>
          <w:sz w:val="24"/>
          <w:szCs w:val="24"/>
        </w:rPr>
        <w:t xml:space="preserve">VHMT-GHAPDzB-25/01   </w:t>
      </w:r>
    </w:p>
    <w:p w:rsidR="00E12B8D" w:rsidRPr="00501D4F" w:rsidRDefault="00E12B8D" w:rsidP="00E12B8D">
      <w:pPr>
        <w:pStyle w:val="a3"/>
        <w:widowControl w:val="0"/>
        <w:spacing w:after="160" w:line="240" w:lineRule="auto"/>
        <w:rPr>
          <w:rFonts w:ascii="GHEA Grapalat" w:hAnsi="GHEA Grapalat"/>
          <w:i w:val="0"/>
          <w:sz w:val="22"/>
          <w:szCs w:val="22"/>
        </w:rPr>
      </w:pPr>
    </w:p>
    <w:p w:rsidR="000D65B6" w:rsidRPr="001967BB" w:rsidRDefault="000D65B6" w:rsidP="001967BB">
      <w:pPr>
        <w:pStyle w:val="HTML"/>
        <w:shd w:val="clear" w:color="auto" w:fill="F8F9FA"/>
        <w:spacing w:line="540" w:lineRule="atLeast"/>
        <w:rPr>
          <w:rFonts w:ascii="inherit" w:hAnsi="inherit" w:cs="Courier New"/>
          <w:color w:val="1F1F1F"/>
          <w:sz w:val="24"/>
          <w:szCs w:val="24"/>
          <w:lang w:bidi="ar-SA"/>
        </w:rPr>
      </w:pPr>
      <w:r w:rsidRPr="001967BB">
        <w:rPr>
          <w:rFonts w:ascii="GHEA Grapalat" w:hAnsi="GHEA Grapalat"/>
          <w:sz w:val="24"/>
          <w:szCs w:val="24"/>
        </w:rPr>
        <w:t xml:space="preserve">Заказчик:  </w:t>
      </w:r>
      <w:r w:rsidR="001967BB" w:rsidRPr="001967BB">
        <w:rPr>
          <w:rStyle w:val="y2iqfc"/>
          <w:rFonts w:ascii="inherit" w:hAnsi="inherit"/>
          <w:color w:val="1F1F1F"/>
          <w:sz w:val="24"/>
          <w:szCs w:val="24"/>
        </w:rPr>
        <w:t>&lt;&lt;Дом культуры ведийской общины&gt;&gt;</w:t>
      </w:r>
      <w:r w:rsidR="00FD17DE" w:rsidRPr="00FD17DE">
        <w:rPr>
          <w:rFonts w:ascii="Sylfaen" w:hAnsi="Sylfaen"/>
        </w:rPr>
        <w:t xml:space="preserve"> </w:t>
      </w:r>
      <w:r w:rsidR="00FD17DE">
        <w:rPr>
          <w:rFonts w:ascii="Sylfaen" w:hAnsi="Sylfaen"/>
        </w:rPr>
        <w:t>НОАК</w:t>
      </w:r>
      <w:r w:rsidRPr="001967BB">
        <w:rPr>
          <w:rFonts w:ascii="GHEA Grapalat" w:hAnsi="GHEA Grapalat"/>
          <w:sz w:val="24"/>
          <w:szCs w:val="24"/>
        </w:rPr>
        <w:t>, которая находится по адресу РА в Араратской области</w:t>
      </w:r>
      <w:r w:rsidRPr="001967BB">
        <w:rPr>
          <w:rFonts w:ascii="GHEA Grapalat" w:hAnsi="GHEA Grapalat"/>
          <w:sz w:val="24"/>
          <w:szCs w:val="24"/>
          <w:lang w:val="hy-AM"/>
        </w:rPr>
        <w:t xml:space="preserve">, </w:t>
      </w:r>
      <w:r w:rsidR="001967BB" w:rsidRPr="001967BB">
        <w:rPr>
          <w:rFonts w:ascii="GHEA Grapalat" w:hAnsi="GHEA Grapalat"/>
          <w:sz w:val="24"/>
          <w:szCs w:val="24"/>
        </w:rPr>
        <w:t>с.</w:t>
      </w:r>
      <w:r w:rsidRPr="001967BB">
        <w:rPr>
          <w:rFonts w:ascii="GHEA Grapalat" w:hAnsi="GHEA Grapalat"/>
          <w:sz w:val="24"/>
          <w:szCs w:val="24"/>
        </w:rPr>
        <w:t xml:space="preserve"> Веди, </w:t>
      </w:r>
      <w:r w:rsidR="001967BB" w:rsidRPr="001967BB">
        <w:rPr>
          <w:rFonts w:ascii="inherit" w:hAnsi="inherit" w:cs="Courier New"/>
          <w:color w:val="1F1F1F"/>
          <w:sz w:val="24"/>
          <w:szCs w:val="24"/>
          <w:lang w:bidi="ar-SA"/>
        </w:rPr>
        <w:t xml:space="preserve">ул. </w:t>
      </w:r>
      <w:r w:rsidR="001967BB">
        <w:rPr>
          <w:rFonts w:ascii="inherit" w:hAnsi="inherit" w:cs="Courier New"/>
          <w:color w:val="1F1F1F"/>
          <w:sz w:val="24"/>
          <w:szCs w:val="24"/>
          <w:lang w:bidi="ar-SA"/>
        </w:rPr>
        <w:t xml:space="preserve">Туманяна </w:t>
      </w:r>
      <w:r w:rsidR="001967BB" w:rsidRPr="001967BB">
        <w:rPr>
          <w:rFonts w:ascii="inherit" w:hAnsi="inherit" w:cs="Courier New"/>
          <w:color w:val="1F1F1F"/>
          <w:sz w:val="24"/>
          <w:szCs w:val="24"/>
          <w:lang w:bidi="ar-SA"/>
        </w:rPr>
        <w:t xml:space="preserve"> 4</w:t>
      </w:r>
      <w:r w:rsidRPr="001967BB">
        <w:rPr>
          <w:rFonts w:ascii="GHEA Grapalat" w:hAnsi="GHEA Grapalat"/>
          <w:sz w:val="24"/>
          <w:szCs w:val="24"/>
        </w:rPr>
        <w:t>, объявляет котировку, которая проводится одним этапом.</w:t>
      </w:r>
    </w:p>
    <w:p w:rsidR="00D529AA" w:rsidRPr="0034104F" w:rsidRDefault="00D529AA" w:rsidP="0034104F">
      <w:pPr>
        <w:pStyle w:val="HTML"/>
        <w:shd w:val="clear" w:color="auto" w:fill="F8F9FA"/>
        <w:spacing w:line="540" w:lineRule="atLeast"/>
        <w:rPr>
          <w:rFonts w:ascii="inherit" w:hAnsi="inherit" w:cs="Courier New"/>
          <w:color w:val="1F1F1F"/>
          <w:sz w:val="24"/>
          <w:szCs w:val="24"/>
          <w:lang w:bidi="ar-SA"/>
        </w:rPr>
      </w:pPr>
      <w:r w:rsidRPr="0034104F">
        <w:rPr>
          <w:rFonts w:ascii="GHEA Grapalat" w:hAnsi="GHEA Grapalat"/>
          <w:sz w:val="24"/>
          <w:szCs w:val="24"/>
        </w:rPr>
        <w:t>Участнику, отобранному по итогам настоящей процедуры, в</w:t>
      </w:r>
      <w:r w:rsidRPr="0034104F">
        <w:rPr>
          <w:rFonts w:ascii="Calibri" w:hAnsi="Calibri" w:cs="Calibri"/>
          <w:sz w:val="24"/>
          <w:szCs w:val="24"/>
          <w:lang w:val="en-US"/>
        </w:rPr>
        <w:t> </w:t>
      </w:r>
      <w:r w:rsidRPr="0034104F">
        <w:rPr>
          <w:rFonts w:ascii="GHEA Grapalat" w:hAnsi="GHEA Grapalat"/>
          <w:spacing w:val="6"/>
          <w:sz w:val="24"/>
          <w:szCs w:val="24"/>
        </w:rPr>
        <w:t>установленном</w:t>
      </w:r>
      <w:r w:rsidRPr="0034104F">
        <w:rPr>
          <w:rFonts w:ascii="Calibri" w:hAnsi="Calibri" w:cs="Calibri"/>
          <w:spacing w:val="6"/>
          <w:sz w:val="24"/>
          <w:szCs w:val="24"/>
          <w:lang w:val="en-US"/>
        </w:rPr>
        <w:t> </w:t>
      </w:r>
      <w:r w:rsidRPr="0034104F">
        <w:rPr>
          <w:rFonts w:ascii="GHEA Grapalat" w:hAnsi="GHEA Grapalat"/>
          <w:spacing w:val="6"/>
          <w:sz w:val="24"/>
          <w:szCs w:val="24"/>
        </w:rPr>
        <w:t xml:space="preserve">порядке будет предложено заключить договор на закупку </w:t>
      </w:r>
      <w:r w:rsidR="0034104F" w:rsidRPr="0034104F">
        <w:rPr>
          <w:rFonts w:ascii="inherit" w:hAnsi="inherit" w:cs="Courier New"/>
          <w:color w:val="1F1F1F"/>
          <w:sz w:val="24"/>
          <w:szCs w:val="24"/>
          <w:lang w:bidi="ar-SA"/>
        </w:rPr>
        <w:t>приобретение топлива</w:t>
      </w:r>
      <w:r w:rsidRPr="0034104F">
        <w:rPr>
          <w:rFonts w:ascii="GHEA Grapalat" w:hAnsi="GHEA Grapalat"/>
          <w:sz w:val="24"/>
          <w:szCs w:val="24"/>
        </w:rPr>
        <w:t>(далее — договор).</w:t>
      </w:r>
    </w:p>
    <w:p w:rsidR="000D65B6" w:rsidRPr="008E6B11" w:rsidRDefault="000D65B6" w:rsidP="000D65B6">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запросе котировки.</w:t>
      </w:r>
    </w:p>
    <w:p w:rsidR="000D65B6" w:rsidRPr="008E6B11" w:rsidRDefault="000D65B6" w:rsidP="000D65B6">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0D65B6" w:rsidRPr="008E6B11" w:rsidRDefault="000D65B6" w:rsidP="000D65B6">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lastRenderedPageBreak/>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0D65B6" w:rsidRPr="0034104F" w:rsidRDefault="000D65B6" w:rsidP="000D65B6">
      <w:pPr>
        <w:pStyle w:val="a3"/>
        <w:spacing w:line="240" w:lineRule="auto"/>
        <w:ind w:firstLine="567"/>
        <w:rPr>
          <w:rFonts w:ascii="GHEA Grapalat" w:hAnsi="GHEA Grapalat"/>
          <w:i w:val="0"/>
          <w:sz w:val="22"/>
          <w:szCs w:val="22"/>
        </w:rPr>
      </w:pPr>
      <w:r w:rsidRPr="0034104F">
        <w:rPr>
          <w:rFonts w:ascii="GHEA Grapalat" w:hAnsi="GHEA Grapalat"/>
          <w:i w:val="0"/>
          <w:sz w:val="22"/>
          <w:szCs w:val="22"/>
        </w:rPr>
        <w:t>Чтобы получить приглашение в письменной форме, вы должны обратиться к заказчику до 7 дней, начиная с даты публикации этого объявления в 1</w:t>
      </w:r>
      <w:r w:rsidR="00613661">
        <w:rPr>
          <w:rFonts w:ascii="GHEA Grapalat" w:hAnsi="GHEA Grapalat"/>
          <w:i w:val="0"/>
          <w:sz w:val="22"/>
          <w:szCs w:val="22"/>
        </w:rPr>
        <w:t>5</w:t>
      </w:r>
      <w:r w:rsidRPr="0034104F">
        <w:rPr>
          <w:rFonts w:ascii="GHEA Grapalat" w:hAnsi="GHEA Grapalat"/>
          <w:i w:val="0"/>
          <w:sz w:val="22"/>
          <w:szCs w:val="22"/>
        </w:rPr>
        <w:t>:</w:t>
      </w:r>
      <w:r w:rsidR="00613661">
        <w:rPr>
          <w:rFonts w:ascii="GHEA Grapalat" w:hAnsi="GHEA Grapalat"/>
          <w:i w:val="0"/>
          <w:sz w:val="22"/>
          <w:szCs w:val="22"/>
        </w:rPr>
        <w:t>3</w:t>
      </w:r>
      <w:r w:rsidRPr="0034104F">
        <w:rPr>
          <w:rFonts w:ascii="GHEA Grapalat" w:hAnsi="GHEA Grapalat"/>
          <w:i w:val="0"/>
          <w:sz w:val="22"/>
          <w:szCs w:val="22"/>
        </w:rPr>
        <w:t>0. Заказчику нужно предоставить письменное заявление. Заказчик обеспечивает письменное приглашение бесплатно.</w:t>
      </w:r>
    </w:p>
    <w:p w:rsidR="000D65B6" w:rsidRPr="0034104F" w:rsidRDefault="000D65B6" w:rsidP="000D65B6">
      <w:pPr>
        <w:pStyle w:val="a3"/>
        <w:spacing w:line="240" w:lineRule="auto"/>
        <w:ind w:firstLine="567"/>
        <w:rPr>
          <w:rFonts w:ascii="GHEA Grapalat" w:hAnsi="GHEA Grapalat"/>
          <w:i w:val="0"/>
          <w:sz w:val="22"/>
          <w:szCs w:val="22"/>
        </w:rPr>
      </w:pPr>
      <w:r w:rsidRPr="0034104F">
        <w:rPr>
          <w:rFonts w:ascii="GHEA Grapalat" w:hAnsi="GHEA Grapalat"/>
          <w:i w:val="0"/>
          <w:sz w:val="22"/>
          <w:szCs w:val="22"/>
        </w:rPr>
        <w:t>В случае запроса на электронное приглашение заказчик должен предоставить приглашение бесплатно в течение рабочего дня, следующего за днем получения электронного заявления.</w:t>
      </w:r>
    </w:p>
    <w:p w:rsidR="000D65B6" w:rsidRPr="0034104F" w:rsidRDefault="000D65B6" w:rsidP="000D65B6">
      <w:pPr>
        <w:pStyle w:val="a3"/>
        <w:spacing w:line="240" w:lineRule="auto"/>
        <w:ind w:firstLine="567"/>
        <w:rPr>
          <w:rFonts w:ascii="GHEA Grapalat" w:hAnsi="GHEA Grapalat"/>
          <w:i w:val="0"/>
          <w:sz w:val="22"/>
          <w:szCs w:val="22"/>
        </w:rPr>
      </w:pPr>
      <w:r w:rsidRPr="0034104F">
        <w:rPr>
          <w:rFonts w:ascii="GHEA Grapalat" w:hAnsi="GHEA Grapalat"/>
          <w:i w:val="0"/>
          <w:sz w:val="22"/>
          <w:szCs w:val="22"/>
        </w:rPr>
        <w:t>Не получение приглашения не ограничивает право участника участвовать в этой процедуре.</w:t>
      </w:r>
    </w:p>
    <w:p w:rsidR="000D65B6" w:rsidRPr="0034104F" w:rsidRDefault="000D65B6" w:rsidP="000D65B6">
      <w:pPr>
        <w:pStyle w:val="a3"/>
        <w:spacing w:line="240" w:lineRule="auto"/>
        <w:ind w:firstLine="567"/>
        <w:rPr>
          <w:rFonts w:ascii="GHEA Grapalat" w:hAnsi="GHEA Grapalat"/>
          <w:i w:val="0"/>
          <w:sz w:val="22"/>
          <w:szCs w:val="22"/>
        </w:rPr>
      </w:pPr>
      <w:r w:rsidRPr="0034104F">
        <w:rPr>
          <w:rFonts w:ascii="GHEA Grapalat" w:hAnsi="GHEA Grapalat"/>
          <w:i w:val="0"/>
          <w:sz w:val="22"/>
          <w:szCs w:val="22"/>
        </w:rPr>
        <w:t>Формы запроса предложений должны быть представлены по адресу РА в Араратской области</w:t>
      </w:r>
      <w:r w:rsidRPr="0034104F">
        <w:rPr>
          <w:rFonts w:ascii="GHEA Grapalat" w:hAnsi="GHEA Grapalat"/>
          <w:i w:val="0"/>
          <w:sz w:val="22"/>
          <w:szCs w:val="22"/>
          <w:lang w:val="hy-AM"/>
        </w:rPr>
        <w:t xml:space="preserve">, </w:t>
      </w:r>
      <w:r w:rsidR="001967BB" w:rsidRPr="0034104F">
        <w:rPr>
          <w:rFonts w:ascii="GHEA Grapalat" w:hAnsi="GHEA Grapalat"/>
          <w:sz w:val="24"/>
          <w:szCs w:val="24"/>
        </w:rPr>
        <w:t>с.</w:t>
      </w:r>
      <w:r w:rsidR="001967BB" w:rsidRPr="0034104F">
        <w:rPr>
          <w:rFonts w:ascii="GHEA Grapalat" w:hAnsi="GHEA Grapalat"/>
          <w:i w:val="0"/>
          <w:sz w:val="24"/>
          <w:szCs w:val="24"/>
        </w:rPr>
        <w:t xml:space="preserve"> Веди, </w:t>
      </w:r>
      <w:r w:rsidR="001967BB" w:rsidRPr="0034104F">
        <w:rPr>
          <w:rFonts w:ascii="inherit" w:hAnsi="inherit" w:cs="Courier New"/>
          <w:sz w:val="24"/>
          <w:szCs w:val="24"/>
          <w:lang w:bidi="ar-SA"/>
        </w:rPr>
        <w:t>ул. Туманяна  4</w:t>
      </w:r>
      <w:r w:rsidRPr="0034104F">
        <w:rPr>
          <w:rFonts w:ascii="GHEA Grapalat" w:hAnsi="GHEA Grapalat"/>
          <w:i w:val="0"/>
          <w:sz w:val="22"/>
          <w:szCs w:val="22"/>
        </w:rPr>
        <w:t>, в бумажной форме до 1</w:t>
      </w:r>
      <w:r w:rsidR="00613661">
        <w:rPr>
          <w:rFonts w:ascii="GHEA Grapalat" w:hAnsi="GHEA Grapalat"/>
          <w:i w:val="0"/>
          <w:sz w:val="22"/>
          <w:szCs w:val="22"/>
        </w:rPr>
        <w:t>5</w:t>
      </w:r>
      <w:r w:rsidRPr="0034104F">
        <w:rPr>
          <w:rFonts w:ascii="GHEA Grapalat" w:hAnsi="GHEA Grapalat"/>
          <w:i w:val="0"/>
          <w:sz w:val="22"/>
          <w:szCs w:val="22"/>
        </w:rPr>
        <w:t>:</w:t>
      </w:r>
      <w:r w:rsidR="00613661">
        <w:rPr>
          <w:rFonts w:ascii="GHEA Grapalat" w:hAnsi="GHEA Grapalat"/>
          <w:i w:val="0"/>
          <w:sz w:val="22"/>
          <w:szCs w:val="22"/>
        </w:rPr>
        <w:t>3</w:t>
      </w:r>
      <w:r w:rsidRPr="0034104F">
        <w:rPr>
          <w:rFonts w:ascii="GHEA Grapalat" w:hAnsi="GHEA Grapalat"/>
          <w:i w:val="0"/>
          <w:sz w:val="22"/>
          <w:szCs w:val="22"/>
        </w:rPr>
        <w:t>0 на 7-й день с даты публикации этого объявления. Приглашения также могут быть представлены на английском или русском, помимо армянского.</w:t>
      </w:r>
    </w:p>
    <w:p w:rsidR="000D65B6" w:rsidRPr="0034104F" w:rsidRDefault="000D65B6" w:rsidP="000D65B6">
      <w:pPr>
        <w:pStyle w:val="a3"/>
        <w:spacing w:line="240" w:lineRule="auto"/>
        <w:ind w:firstLine="567"/>
        <w:rPr>
          <w:rFonts w:ascii="GHEA Grapalat" w:hAnsi="GHEA Grapalat"/>
          <w:i w:val="0"/>
          <w:sz w:val="22"/>
          <w:szCs w:val="22"/>
        </w:rPr>
      </w:pPr>
      <w:r w:rsidRPr="0034104F">
        <w:rPr>
          <w:rFonts w:ascii="GHEA Grapalat" w:hAnsi="GHEA Grapalat"/>
          <w:i w:val="0"/>
          <w:sz w:val="22"/>
          <w:szCs w:val="22"/>
        </w:rPr>
        <w:t>Открытие торгов состоится по адресу РА в Араратской области</w:t>
      </w:r>
      <w:r w:rsidRPr="0034104F">
        <w:rPr>
          <w:rFonts w:ascii="GHEA Grapalat" w:hAnsi="GHEA Grapalat"/>
          <w:i w:val="0"/>
          <w:sz w:val="22"/>
          <w:szCs w:val="22"/>
          <w:lang w:val="hy-AM"/>
        </w:rPr>
        <w:t xml:space="preserve">, </w:t>
      </w:r>
      <w:r w:rsidR="001967BB" w:rsidRPr="0034104F">
        <w:rPr>
          <w:rFonts w:ascii="GHEA Grapalat" w:hAnsi="GHEA Grapalat"/>
          <w:sz w:val="24"/>
          <w:szCs w:val="24"/>
        </w:rPr>
        <w:t>с.</w:t>
      </w:r>
      <w:r w:rsidR="001967BB" w:rsidRPr="0034104F">
        <w:rPr>
          <w:rFonts w:ascii="GHEA Grapalat" w:hAnsi="GHEA Grapalat"/>
          <w:i w:val="0"/>
          <w:sz w:val="24"/>
          <w:szCs w:val="24"/>
        </w:rPr>
        <w:t xml:space="preserve"> Веди, </w:t>
      </w:r>
      <w:r w:rsidR="001967BB" w:rsidRPr="0034104F">
        <w:rPr>
          <w:rFonts w:ascii="inherit" w:hAnsi="inherit" w:cs="Courier New"/>
          <w:sz w:val="24"/>
          <w:szCs w:val="24"/>
          <w:lang w:bidi="ar-SA"/>
        </w:rPr>
        <w:t xml:space="preserve">ул. Туманяна  4 </w:t>
      </w:r>
      <w:r w:rsidRPr="0034104F">
        <w:rPr>
          <w:rFonts w:ascii="GHEA Grapalat" w:hAnsi="GHEA Grapalat"/>
          <w:i w:val="0"/>
          <w:sz w:val="22"/>
          <w:szCs w:val="22"/>
        </w:rPr>
        <w:t>в</w:t>
      </w:r>
      <w:r w:rsidR="00557BB0" w:rsidRPr="0034104F">
        <w:rPr>
          <w:rFonts w:ascii="GHEA Grapalat" w:hAnsi="GHEA Grapalat"/>
          <w:i w:val="0"/>
          <w:sz w:val="22"/>
          <w:szCs w:val="22"/>
        </w:rPr>
        <w:t xml:space="preserve"> </w:t>
      </w:r>
      <w:r w:rsidR="00356D2F">
        <w:rPr>
          <w:rFonts w:ascii="GHEA Grapalat" w:hAnsi="GHEA Grapalat"/>
          <w:i w:val="0"/>
          <w:sz w:val="22"/>
          <w:szCs w:val="22"/>
        </w:rPr>
        <w:t>19</w:t>
      </w:r>
      <w:r w:rsidR="00B4190C">
        <w:rPr>
          <w:rFonts w:ascii="GHEA Grapalat" w:hAnsi="GHEA Grapalat"/>
          <w:i w:val="0"/>
          <w:sz w:val="22"/>
          <w:szCs w:val="22"/>
        </w:rPr>
        <w:t>.</w:t>
      </w:r>
      <w:r w:rsidR="00B4190C">
        <w:rPr>
          <w:rFonts w:ascii="GHEA Grapalat" w:hAnsi="GHEA Grapalat"/>
          <w:i w:val="0"/>
          <w:sz w:val="22"/>
          <w:szCs w:val="22"/>
          <w:lang w:val="hy-AM"/>
        </w:rPr>
        <w:t>0</w:t>
      </w:r>
      <w:r w:rsidR="00356D2F">
        <w:rPr>
          <w:rFonts w:ascii="GHEA Grapalat" w:hAnsi="GHEA Grapalat"/>
          <w:i w:val="0"/>
          <w:sz w:val="22"/>
          <w:szCs w:val="22"/>
          <w:lang w:val="en-US"/>
        </w:rPr>
        <w:t>2</w:t>
      </w:r>
      <w:r w:rsidR="00356D2F">
        <w:rPr>
          <w:rFonts w:ascii="GHEA Grapalat" w:hAnsi="GHEA Grapalat"/>
          <w:i w:val="0"/>
          <w:sz w:val="22"/>
          <w:szCs w:val="22"/>
        </w:rPr>
        <w:t>.2025</w:t>
      </w:r>
      <w:r w:rsidRPr="0034104F">
        <w:rPr>
          <w:rFonts w:ascii="GHEA Grapalat" w:hAnsi="GHEA Grapalat"/>
          <w:i w:val="0"/>
          <w:sz w:val="22"/>
          <w:szCs w:val="22"/>
        </w:rPr>
        <w:t xml:space="preserve"> года в 1</w:t>
      </w:r>
      <w:r w:rsidR="00613661">
        <w:rPr>
          <w:rFonts w:ascii="GHEA Grapalat" w:hAnsi="GHEA Grapalat"/>
          <w:i w:val="0"/>
          <w:sz w:val="22"/>
          <w:szCs w:val="22"/>
        </w:rPr>
        <w:t>5</w:t>
      </w:r>
      <w:r w:rsidRPr="0034104F">
        <w:rPr>
          <w:rFonts w:ascii="GHEA Grapalat" w:hAnsi="GHEA Grapalat"/>
          <w:i w:val="0"/>
          <w:sz w:val="22"/>
          <w:szCs w:val="22"/>
        </w:rPr>
        <w:t>:</w:t>
      </w:r>
      <w:r w:rsidR="00613661">
        <w:rPr>
          <w:rFonts w:ascii="GHEA Grapalat" w:hAnsi="GHEA Grapalat"/>
          <w:i w:val="0"/>
          <w:sz w:val="22"/>
          <w:szCs w:val="22"/>
        </w:rPr>
        <w:t>3</w:t>
      </w:r>
      <w:r w:rsidRPr="0034104F">
        <w:rPr>
          <w:rFonts w:ascii="GHEA Grapalat" w:hAnsi="GHEA Grapalat"/>
          <w:i w:val="0"/>
          <w:sz w:val="22"/>
          <w:szCs w:val="22"/>
        </w:rPr>
        <w:t>0.</w:t>
      </w:r>
    </w:p>
    <w:p w:rsidR="000D65B6" w:rsidRPr="0034104F" w:rsidRDefault="000D65B6" w:rsidP="000D65B6">
      <w:pPr>
        <w:pStyle w:val="a3"/>
        <w:widowControl w:val="0"/>
        <w:spacing w:after="160" w:line="240" w:lineRule="auto"/>
        <w:ind w:firstLine="567"/>
        <w:rPr>
          <w:rFonts w:ascii="GHEA Grapalat" w:hAnsi="GHEA Grapalat"/>
          <w:i w:val="0"/>
          <w:sz w:val="24"/>
          <w:szCs w:val="24"/>
        </w:rPr>
      </w:pPr>
      <w:r w:rsidRPr="0034104F">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D65B6" w:rsidRDefault="000D65B6" w:rsidP="000D65B6">
      <w:pPr>
        <w:pStyle w:val="a3"/>
        <w:widowControl w:val="0"/>
        <w:spacing w:after="160" w:line="240" w:lineRule="auto"/>
        <w:ind w:firstLine="567"/>
        <w:rPr>
          <w:rFonts w:ascii="GHEA Grapalat" w:hAnsi="GHEA Grapalat"/>
          <w:i w:val="0"/>
          <w:sz w:val="24"/>
          <w:szCs w:val="24"/>
        </w:rPr>
      </w:pPr>
      <w:r w:rsidRPr="0034104F">
        <w:rPr>
          <w:rFonts w:ascii="GHEA Grapalat" w:hAnsi="GHEA Grapalat"/>
          <w:i w:val="0"/>
          <w:sz w:val="24"/>
          <w:szCs w:val="24"/>
        </w:rPr>
        <w:t xml:space="preserve">Для получения дополнительной информации, связанной </w:t>
      </w:r>
      <w:r w:rsidRPr="009044F1">
        <w:rPr>
          <w:rFonts w:ascii="GHEA Grapalat" w:hAnsi="GHEA Grapalat"/>
          <w:i w:val="0"/>
          <w:sz w:val="24"/>
          <w:szCs w:val="24"/>
        </w:rPr>
        <w:t>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0D65B6" w:rsidRPr="000D65B6" w:rsidRDefault="000D65B6" w:rsidP="000D65B6">
      <w:pPr>
        <w:pStyle w:val="a3"/>
        <w:widowControl w:val="0"/>
        <w:spacing w:after="160" w:line="240" w:lineRule="auto"/>
        <w:rPr>
          <w:rFonts w:ascii="GHEA Grapalat" w:hAnsi="GHEA Grapalat"/>
          <w:i w:val="0"/>
          <w:sz w:val="22"/>
          <w:szCs w:val="22"/>
          <w:u w:val="single"/>
        </w:rPr>
      </w:pPr>
      <w:r w:rsidRPr="008E6B11">
        <w:rPr>
          <w:rFonts w:ascii="GHEA Grapalat" w:hAnsi="GHEA Grapalat"/>
          <w:i w:val="0"/>
          <w:sz w:val="22"/>
          <w:szCs w:val="22"/>
        </w:rPr>
        <w:t xml:space="preserve">Телефон </w:t>
      </w:r>
      <w:r w:rsidRPr="008E6B11">
        <w:rPr>
          <w:rFonts w:ascii="GHEA Grapalat" w:hAnsi="GHEA Grapalat"/>
          <w:i w:val="0"/>
          <w:sz w:val="22"/>
          <w:szCs w:val="22"/>
          <w:lang w:val="af-ZA"/>
        </w:rPr>
        <w:t>+</w:t>
      </w:r>
      <w:r>
        <w:rPr>
          <w:rFonts w:ascii="GHEA Grapalat" w:hAnsi="GHEA Grapalat"/>
          <w:sz w:val="22"/>
          <w:szCs w:val="22"/>
        </w:rPr>
        <w:t>060881111</w:t>
      </w:r>
    </w:p>
    <w:p w:rsidR="000D65B6" w:rsidRPr="008E6B11" w:rsidRDefault="000D65B6" w:rsidP="000D65B6">
      <w:pPr>
        <w:pStyle w:val="a3"/>
        <w:spacing w:line="240" w:lineRule="auto"/>
        <w:rPr>
          <w:rFonts w:ascii="GHEA Grapalat" w:hAnsi="GHEA Grapalat"/>
          <w:i w:val="0"/>
          <w:sz w:val="22"/>
          <w:szCs w:val="22"/>
          <w:lang w:val="af-ZA"/>
        </w:rPr>
      </w:pPr>
      <w:r w:rsidRPr="008E6B11">
        <w:rPr>
          <w:rFonts w:ascii="GHEA Grapalat" w:hAnsi="GHEA Grapalat"/>
          <w:i w:val="0"/>
          <w:sz w:val="22"/>
          <w:szCs w:val="22"/>
        </w:rPr>
        <w:t xml:space="preserve">Электронная почта </w:t>
      </w:r>
      <w:r w:rsidRPr="008E6B11">
        <w:rPr>
          <w:rFonts w:ascii="GHEA Grapalat" w:hAnsi="GHEA Grapalat"/>
          <w:i w:val="0"/>
          <w:sz w:val="22"/>
          <w:szCs w:val="22"/>
          <w:lang w:val="en-US"/>
        </w:rPr>
        <w:t>E</w:t>
      </w:r>
      <w:r w:rsidRPr="008E6B11">
        <w:rPr>
          <w:rFonts w:ascii="GHEA Grapalat" w:hAnsi="GHEA Grapalat"/>
          <w:i w:val="0"/>
          <w:sz w:val="22"/>
          <w:szCs w:val="22"/>
        </w:rPr>
        <w:t>-</w:t>
      </w:r>
      <w:r w:rsidRPr="008E6B11">
        <w:rPr>
          <w:rFonts w:ascii="GHEA Grapalat" w:hAnsi="GHEA Grapalat"/>
          <w:i w:val="0"/>
          <w:sz w:val="22"/>
          <w:szCs w:val="22"/>
          <w:lang w:val="en-US"/>
        </w:rPr>
        <w:t>mail</w:t>
      </w:r>
      <w:r w:rsidRPr="008E6B11">
        <w:rPr>
          <w:rFonts w:ascii="GHEA Grapalat" w:hAnsi="GHEA Grapalat"/>
          <w:i w:val="0"/>
          <w:sz w:val="22"/>
          <w:szCs w:val="22"/>
        </w:rPr>
        <w:t xml:space="preserve"> </w:t>
      </w:r>
      <w:hyperlink r:id="rId8" w:history="1">
        <w:r w:rsidRPr="008E6B11">
          <w:rPr>
            <w:rStyle w:val="a9"/>
            <w:rFonts w:ascii="GHEA Grapalat" w:hAnsi="GHEA Grapalat"/>
            <w:sz w:val="22"/>
            <w:szCs w:val="22"/>
            <w:lang w:val="af-ZA"/>
          </w:rPr>
          <w:t>vedu.qaxaqapetaran.2017@mail.ru</w:t>
        </w:r>
      </w:hyperlink>
    </w:p>
    <w:p w:rsidR="000D65B6" w:rsidRDefault="000D65B6" w:rsidP="000D65B6">
      <w:pPr>
        <w:pStyle w:val="aa"/>
        <w:widowControl w:val="0"/>
        <w:spacing w:after="160"/>
        <w:ind w:firstLine="567"/>
        <w:rPr>
          <w:rFonts w:ascii="GHEA Grapalat" w:hAnsi="GHEA Grapalat"/>
          <w:i/>
        </w:rPr>
      </w:pPr>
      <w:r>
        <w:rPr>
          <w:rFonts w:ascii="GHEA Grapalat" w:hAnsi="GHEA Grapalat"/>
          <w:sz w:val="22"/>
          <w:szCs w:val="22"/>
        </w:rPr>
        <w:t xml:space="preserve">   </w:t>
      </w:r>
      <w:r w:rsidRPr="008E6B11">
        <w:rPr>
          <w:rFonts w:ascii="GHEA Grapalat" w:hAnsi="GHEA Grapalat"/>
          <w:sz w:val="22"/>
          <w:szCs w:val="22"/>
        </w:rPr>
        <w:t xml:space="preserve">Заказчик </w:t>
      </w:r>
      <w:r>
        <w:rPr>
          <w:rFonts w:ascii="GHEA Grapalat" w:hAnsi="GHEA Grapalat"/>
          <w:sz w:val="22"/>
          <w:szCs w:val="22"/>
          <w:lang w:val="en-US"/>
        </w:rPr>
        <w:t>՝</w:t>
      </w:r>
      <w:r w:rsidR="001967BB" w:rsidRPr="001967BB">
        <w:rPr>
          <w:rFonts w:ascii="GHEA Grapalat" w:hAnsi="GHEA Grapalat"/>
          <w:sz w:val="22"/>
          <w:szCs w:val="22"/>
        </w:rPr>
        <w:t>&lt;&lt;Дом культуры ведийской общины&gt;&gt;</w:t>
      </w:r>
      <w:r w:rsidR="00FD17DE" w:rsidRPr="00FD17DE">
        <w:rPr>
          <w:rFonts w:ascii="Sylfaen" w:hAnsi="Sylfaen"/>
        </w:rPr>
        <w:t xml:space="preserve"> </w:t>
      </w:r>
      <w:r w:rsidR="00FD17DE">
        <w:rPr>
          <w:rFonts w:ascii="Sylfaen" w:hAnsi="Sylfaen"/>
        </w:rPr>
        <w:t>НОАК</w:t>
      </w:r>
    </w:p>
    <w:p w:rsidR="0096662A" w:rsidRDefault="0096662A" w:rsidP="0096662A">
      <w:pPr>
        <w:pStyle w:val="a3"/>
        <w:widowControl w:val="0"/>
        <w:spacing w:after="160" w:line="240" w:lineRule="auto"/>
        <w:ind w:firstLine="567"/>
        <w:rPr>
          <w:rFonts w:ascii="Sylfaen" w:hAnsi="Sylfaen"/>
          <w:i w:val="0"/>
        </w:rPr>
      </w:pPr>
    </w:p>
    <w:p w:rsidR="0096662A" w:rsidRDefault="0096662A" w:rsidP="0096662A">
      <w:pPr>
        <w:pStyle w:val="a3"/>
        <w:widowControl w:val="0"/>
        <w:spacing w:after="160" w:line="240" w:lineRule="auto"/>
        <w:ind w:firstLine="567"/>
        <w:rPr>
          <w:rFonts w:ascii="Sylfaen" w:hAnsi="Sylfaen"/>
          <w:i w:val="0"/>
        </w:rPr>
      </w:pPr>
    </w:p>
    <w:p w:rsidR="0096662A" w:rsidRDefault="0096662A" w:rsidP="0096662A">
      <w:pPr>
        <w:pStyle w:val="a3"/>
        <w:widowControl w:val="0"/>
        <w:spacing w:after="160" w:line="240" w:lineRule="auto"/>
        <w:ind w:firstLine="567"/>
        <w:rPr>
          <w:rFonts w:ascii="Sylfaen" w:hAnsi="Sylfaen"/>
          <w:i w:val="0"/>
        </w:rPr>
      </w:pPr>
    </w:p>
    <w:p w:rsidR="0096662A" w:rsidRDefault="0096662A" w:rsidP="0096662A">
      <w:pPr>
        <w:pStyle w:val="a3"/>
        <w:widowControl w:val="0"/>
        <w:spacing w:after="160" w:line="240" w:lineRule="auto"/>
        <w:ind w:firstLine="567"/>
        <w:rPr>
          <w:rFonts w:ascii="Sylfaen" w:hAnsi="Sylfaen"/>
          <w:i w:val="0"/>
        </w:rPr>
      </w:pPr>
    </w:p>
    <w:p w:rsidR="0096662A" w:rsidRDefault="0096662A" w:rsidP="0096662A">
      <w:pPr>
        <w:pStyle w:val="a3"/>
        <w:widowControl w:val="0"/>
        <w:spacing w:after="160" w:line="240" w:lineRule="auto"/>
        <w:ind w:firstLine="567"/>
        <w:rPr>
          <w:rFonts w:ascii="Sylfaen" w:hAnsi="Sylfaen"/>
          <w:i w:val="0"/>
        </w:rPr>
      </w:pPr>
    </w:p>
    <w:p w:rsidR="00053C33" w:rsidRDefault="00053C33" w:rsidP="0096662A">
      <w:pPr>
        <w:pStyle w:val="aa"/>
        <w:widowControl w:val="0"/>
        <w:spacing w:after="160"/>
        <w:rPr>
          <w:rFonts w:ascii="GHEA Grapalat" w:hAnsi="GHEA Grapalat"/>
          <w:i/>
        </w:rPr>
      </w:pPr>
    </w:p>
    <w:p w:rsidR="00053C33" w:rsidRDefault="00053C33"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D65B6" w:rsidRDefault="000D65B6" w:rsidP="00E12B8D">
      <w:pPr>
        <w:pStyle w:val="aa"/>
        <w:widowControl w:val="0"/>
        <w:spacing w:after="160"/>
        <w:ind w:firstLine="567"/>
        <w:jc w:val="right"/>
        <w:rPr>
          <w:rFonts w:ascii="GHEA Grapalat" w:hAnsi="GHEA Grapalat"/>
          <w:i/>
        </w:rPr>
      </w:pPr>
    </w:p>
    <w:p w:rsidR="00053C33" w:rsidRDefault="00053C33" w:rsidP="00053C33">
      <w:pPr>
        <w:pStyle w:val="aa"/>
        <w:widowControl w:val="0"/>
        <w:spacing w:after="160"/>
        <w:rPr>
          <w:rFonts w:ascii="GHEA Grapalat" w:hAnsi="GHEA Grapalat"/>
          <w:i/>
        </w:rPr>
      </w:pPr>
    </w:p>
    <w:p w:rsidR="00E12B8D" w:rsidRPr="009044F1" w:rsidRDefault="00E12B8D" w:rsidP="00053C33">
      <w:pPr>
        <w:pStyle w:val="aa"/>
        <w:widowControl w:val="0"/>
        <w:spacing w:after="160"/>
        <w:jc w:val="right"/>
        <w:rPr>
          <w:rFonts w:ascii="GHEA Grapalat" w:hAnsi="GHEA Grapalat" w:cs="Sylfaen"/>
          <w:i/>
        </w:rPr>
      </w:pPr>
      <w:r w:rsidRPr="009044F1">
        <w:rPr>
          <w:rFonts w:ascii="GHEA Grapalat" w:hAnsi="GHEA Grapalat"/>
          <w:i/>
        </w:rPr>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356D2F">
        <w:rPr>
          <w:rFonts w:ascii="Sylfaen" w:hAnsi="Sylfaen"/>
        </w:rPr>
        <w:t xml:space="preserve">VHMT-GHAPDzB-25/01   </w:t>
      </w:r>
      <w:r w:rsidR="009E3704" w:rsidRPr="009E3704">
        <w:rPr>
          <w:rFonts w:ascii="GHEA Grapalat" w:hAnsi="GHEA Grapalat"/>
          <w:i/>
        </w:rPr>
        <w:br/>
        <w:t xml:space="preserve">№ 1 </w:t>
      </w:r>
      <w:r w:rsidR="009E3704" w:rsidRPr="00DC2791">
        <w:rPr>
          <w:rFonts w:ascii="GHEA Grapalat" w:hAnsi="GHEA Grapalat"/>
          <w:i/>
        </w:rPr>
        <w:t xml:space="preserve">от </w:t>
      </w:r>
      <w:r w:rsidR="00356D2F">
        <w:rPr>
          <w:rFonts w:ascii="GHEA Grapalat" w:hAnsi="GHEA Grapalat"/>
          <w:i/>
        </w:rPr>
        <w:t>12</w:t>
      </w:r>
      <w:r w:rsidR="0056009E">
        <w:rPr>
          <w:rFonts w:ascii="GHEA Grapalat" w:hAnsi="GHEA Grapalat"/>
          <w:i/>
        </w:rPr>
        <w:t xml:space="preserve"> </w:t>
      </w:r>
      <w:r w:rsidR="008B1F5B" w:rsidRPr="00DC2791">
        <w:rPr>
          <w:rFonts w:ascii="GHEA Grapalat" w:hAnsi="GHEA Grapalat"/>
        </w:rPr>
        <w:t>.</w:t>
      </w:r>
      <w:r w:rsidR="00B4190C">
        <w:rPr>
          <w:rFonts w:ascii="GHEA Grapalat" w:hAnsi="GHEA Grapalat"/>
          <w:lang w:val="hy-AM"/>
        </w:rPr>
        <w:t>0</w:t>
      </w:r>
      <w:r w:rsidR="00356D2F" w:rsidRPr="00356D2F">
        <w:rPr>
          <w:rFonts w:ascii="GHEA Grapalat" w:hAnsi="GHEA Grapalat"/>
        </w:rPr>
        <w:t>2</w:t>
      </w:r>
      <w:r w:rsidR="009E3704" w:rsidRPr="00DC2791">
        <w:rPr>
          <w:rFonts w:ascii="GHEA Grapalat" w:hAnsi="GHEA Grapalat"/>
        </w:rPr>
        <w:t>.</w:t>
      </w:r>
      <w:r w:rsidR="00356D2F">
        <w:rPr>
          <w:rFonts w:ascii="GHEA Grapalat" w:hAnsi="GHEA Grapalat"/>
          <w:i/>
        </w:rPr>
        <w:t>2025</w:t>
      </w:r>
      <w:r w:rsidR="009E3704" w:rsidRPr="00DC2791">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053C33" w:rsidRPr="003A1EBB" w:rsidRDefault="000D65B6" w:rsidP="00053C33">
      <w:pPr>
        <w:pStyle w:val="aa"/>
        <w:widowControl w:val="0"/>
        <w:spacing w:after="160"/>
        <w:ind w:right="-7" w:firstLine="567"/>
        <w:jc w:val="center"/>
        <w:rPr>
          <w:rFonts w:ascii="GHEA Grapalat" w:hAnsi="GHEA Grapalat"/>
        </w:rPr>
      </w:pPr>
      <w:r w:rsidRPr="008E6B11">
        <w:rPr>
          <w:rFonts w:ascii="GHEA Grapalat" w:hAnsi="GHEA Grapalat"/>
          <w:sz w:val="22"/>
          <w:szCs w:val="22"/>
          <w:lang w:val="af-ZA"/>
        </w:rPr>
        <w:t xml:space="preserve">Детский сад </w:t>
      </w:r>
      <w:r w:rsidR="00FD17DE" w:rsidRPr="001967BB">
        <w:rPr>
          <w:rStyle w:val="y2iqfc"/>
          <w:rFonts w:ascii="inherit" w:hAnsi="inherit"/>
          <w:color w:val="1F1F1F"/>
        </w:rPr>
        <w:t>&lt;&lt;Дом культуры ведийской общины&gt;&gt;</w:t>
      </w:r>
      <w:r w:rsidR="00FD17DE" w:rsidRPr="00FD17DE">
        <w:rPr>
          <w:rFonts w:ascii="Sylfaen" w:hAnsi="Sylfaen"/>
        </w:rPr>
        <w:t xml:space="preserve"> </w:t>
      </w:r>
      <w:r w:rsidR="00FD17DE">
        <w:rPr>
          <w:rFonts w:ascii="Sylfaen" w:hAnsi="Sylfaen"/>
        </w:rPr>
        <w:t>НОАК</w:t>
      </w:r>
    </w:p>
    <w:p w:rsidR="00053C33" w:rsidRPr="003A1EBB" w:rsidRDefault="00053C33" w:rsidP="00053C33">
      <w:pPr>
        <w:pStyle w:val="aa"/>
        <w:widowControl w:val="0"/>
        <w:spacing w:after="160"/>
        <w:ind w:right="-7" w:firstLine="567"/>
        <w:jc w:val="center"/>
        <w:rPr>
          <w:rFonts w:ascii="GHEA Grapalat" w:hAnsi="GHEA Grapalat"/>
        </w:rPr>
      </w:pPr>
    </w:p>
    <w:p w:rsidR="00053C33" w:rsidRPr="00501D4F" w:rsidRDefault="00053C33" w:rsidP="00053C33">
      <w:pPr>
        <w:widowControl w:val="0"/>
        <w:spacing w:after="160"/>
        <w:ind w:right="-7" w:firstLine="567"/>
        <w:jc w:val="center"/>
        <w:rPr>
          <w:rFonts w:ascii="Calibri" w:hAnsi="Calibri" w:cs="Sylfaen"/>
        </w:rPr>
      </w:pPr>
      <w:r w:rsidRPr="003F594E">
        <w:rPr>
          <w:rFonts w:ascii="Sylfaen" w:hAnsi="Sylfaen"/>
        </w:rPr>
        <w:t>«</w:t>
      </w:r>
      <w:r w:rsidRPr="00501D4F">
        <w:rPr>
          <w:rFonts w:ascii="Calibri" w:hAnsi="Calibri"/>
        </w:rPr>
        <w:t>ПРИГЛАШЕНИЕ</w:t>
      </w:r>
    </w:p>
    <w:p w:rsidR="00053C33" w:rsidRPr="0034104F" w:rsidRDefault="00053C33" w:rsidP="0034104F">
      <w:pPr>
        <w:pStyle w:val="HTML"/>
        <w:shd w:val="clear" w:color="auto" w:fill="F8F9FA"/>
        <w:spacing w:line="276" w:lineRule="auto"/>
        <w:jc w:val="center"/>
        <w:rPr>
          <w:rFonts w:ascii="inherit" w:hAnsi="inherit" w:cs="Courier New"/>
          <w:color w:val="1F1F1F"/>
          <w:sz w:val="22"/>
          <w:szCs w:val="22"/>
          <w:lang w:bidi="ar-SA"/>
        </w:rPr>
      </w:pPr>
      <w:r w:rsidRPr="0034104F">
        <w:rPr>
          <w:rFonts w:ascii="Calibri" w:hAnsi="Calibri" w:cs="Courier New"/>
          <w:sz w:val="22"/>
          <w:szCs w:val="22"/>
          <w:lang w:eastAsia="en-US" w:bidi="ar-SA"/>
        </w:rPr>
        <w:t xml:space="preserve">НА ЗАПРОС  КОТИРОВОК, ОБЪЯВЛЕННЫЙ С ЦЕЛЬЮ ПРИОБРЕТЕНИЯ </w:t>
      </w:r>
      <w:r w:rsidR="0045488A" w:rsidRPr="0034104F">
        <w:rPr>
          <w:rFonts w:ascii="Calibri" w:hAnsi="Calibri" w:cs="Courier New"/>
          <w:sz w:val="22"/>
          <w:szCs w:val="22"/>
          <w:lang w:eastAsia="en-US" w:bidi="ar-SA"/>
        </w:rPr>
        <w:t xml:space="preserve">  </w:t>
      </w:r>
      <w:r w:rsidR="00D529AA" w:rsidRPr="0034104F">
        <w:rPr>
          <w:rFonts w:ascii="GHEA Grapalat" w:hAnsi="GHEA Grapalat"/>
          <w:b/>
          <w:sz w:val="22"/>
          <w:szCs w:val="22"/>
        </w:rPr>
        <w:t>"</w:t>
      </w:r>
      <w:r w:rsidR="00D529AA" w:rsidRPr="0034104F">
        <w:rPr>
          <w:rFonts w:ascii="Sylfaen" w:hAnsi="Sylfaen"/>
          <w:b/>
          <w:sz w:val="22"/>
          <w:szCs w:val="22"/>
        </w:rPr>
        <w:t xml:space="preserve"> </w:t>
      </w:r>
      <w:r w:rsidR="0034104F" w:rsidRPr="0034104F">
        <w:rPr>
          <w:rFonts w:ascii="inherit" w:hAnsi="inherit" w:cs="Courier New"/>
          <w:color w:val="1F1F1F"/>
          <w:sz w:val="22"/>
          <w:szCs w:val="22"/>
          <w:lang w:bidi="ar-SA"/>
        </w:rPr>
        <w:t>приобретение топлива</w:t>
      </w:r>
      <w:r w:rsidR="00D529AA" w:rsidRPr="0034104F">
        <w:rPr>
          <w:rFonts w:ascii="GHEA Grapalat" w:hAnsi="GHEA Grapalat"/>
          <w:b/>
          <w:sz w:val="22"/>
          <w:szCs w:val="22"/>
        </w:rPr>
        <w:t>"</w:t>
      </w:r>
      <w:r w:rsidR="0045488A" w:rsidRPr="0034104F">
        <w:rPr>
          <w:rFonts w:ascii="GHEA Grapalat" w:hAnsi="GHEA Grapalat"/>
          <w:b/>
          <w:sz w:val="22"/>
          <w:szCs w:val="22"/>
        </w:rPr>
        <w:t xml:space="preserve">  </w:t>
      </w:r>
      <w:r w:rsidRPr="0034104F">
        <w:rPr>
          <w:rFonts w:ascii="Calibri" w:hAnsi="Calibri" w:cs="Courier New"/>
          <w:sz w:val="22"/>
          <w:szCs w:val="22"/>
          <w:lang w:eastAsia="en-US" w:bidi="ar-SA"/>
        </w:rPr>
        <w:t>ДЛЯ НУЖД</w:t>
      </w:r>
    </w:p>
    <w:p w:rsidR="00053C33" w:rsidRPr="0034104F" w:rsidRDefault="00FD17DE" w:rsidP="0034104F">
      <w:pPr>
        <w:pStyle w:val="aa"/>
        <w:widowControl w:val="0"/>
        <w:spacing w:after="160" w:line="276" w:lineRule="auto"/>
        <w:ind w:right="-7" w:firstLine="567"/>
        <w:jc w:val="center"/>
        <w:rPr>
          <w:rFonts w:ascii="GHEA Grapalat" w:hAnsi="GHEA Grapalat"/>
          <w:sz w:val="22"/>
          <w:szCs w:val="22"/>
        </w:rPr>
      </w:pPr>
      <w:r w:rsidRPr="0034104F">
        <w:rPr>
          <w:rStyle w:val="y2iqfc"/>
          <w:rFonts w:ascii="inherit" w:hAnsi="inherit"/>
          <w:color w:val="1F1F1F"/>
          <w:sz w:val="22"/>
          <w:szCs w:val="22"/>
        </w:rPr>
        <w:t>&lt;&lt;Дом культуры ведийской общины&gt;&gt;</w:t>
      </w:r>
      <w:r w:rsidR="00053C33" w:rsidRPr="0034104F">
        <w:rPr>
          <w:rFonts w:ascii="Sylfaen" w:hAnsi="Sylfaen"/>
          <w:sz w:val="22"/>
          <w:szCs w:val="22"/>
        </w:rPr>
        <w:t>НОАК</w:t>
      </w:r>
    </w:p>
    <w:p w:rsidR="00E12B8D" w:rsidRDefault="00E12B8D" w:rsidP="0034104F">
      <w:pPr>
        <w:spacing w:line="276" w:lineRule="auto"/>
        <w:jc w:val="cente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FD17DE" w:rsidRDefault="00FD17DE" w:rsidP="00E12B8D">
      <w:pPr>
        <w:widowControl w:val="0"/>
        <w:spacing w:after="160"/>
        <w:jc w:val="center"/>
        <w:rPr>
          <w:rFonts w:ascii="GHEA Grapalat" w:hAnsi="GHEA Grapalat"/>
          <w:b/>
        </w:rPr>
      </w:pPr>
    </w:p>
    <w:p w:rsidR="00FD17DE" w:rsidRDefault="00FD17DE" w:rsidP="00E12B8D">
      <w:pPr>
        <w:widowControl w:val="0"/>
        <w:spacing w:after="160"/>
        <w:jc w:val="center"/>
        <w:rPr>
          <w:rFonts w:ascii="GHEA Grapalat" w:hAnsi="GHEA Grapalat"/>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СОДЕРЖАНИЕ</w:t>
      </w:r>
    </w:p>
    <w:p w:rsidR="00E12B8D" w:rsidRPr="00501D4F" w:rsidRDefault="00E12B8D" w:rsidP="00E12B8D">
      <w:pPr>
        <w:widowControl w:val="0"/>
        <w:spacing w:after="160"/>
        <w:ind w:firstLine="567"/>
        <w:jc w:val="center"/>
        <w:rPr>
          <w:rFonts w:ascii="GHEA Grapalat" w:hAnsi="GHEA Grapalat"/>
        </w:rPr>
      </w:pPr>
    </w:p>
    <w:p w:rsidR="0034104F" w:rsidRPr="0034104F" w:rsidRDefault="00D529AA" w:rsidP="0034104F">
      <w:pPr>
        <w:pStyle w:val="HTML"/>
        <w:shd w:val="clear" w:color="auto" w:fill="F8F9FA"/>
        <w:spacing w:line="540" w:lineRule="atLeast"/>
        <w:rPr>
          <w:rFonts w:ascii="inherit" w:hAnsi="inherit" w:cs="Courier New"/>
          <w:b/>
          <w:color w:val="1F1F1F"/>
          <w:sz w:val="28"/>
          <w:szCs w:val="28"/>
          <w:lang w:bidi="ar-SA"/>
        </w:rPr>
      </w:pPr>
      <w:r w:rsidRPr="0034104F">
        <w:rPr>
          <w:rFonts w:ascii="GHEA Grapalat" w:hAnsi="GHEA Grapalat"/>
          <w:b/>
          <w:sz w:val="28"/>
          <w:szCs w:val="28"/>
        </w:rPr>
        <w:t>НА ЗАПРОС КОТИРОВОК, ОБЪЯВЛЕННЫЙ С ЦЕЛЬЮ ПРИОБРЕТЕНИЯ "</w:t>
      </w:r>
      <w:r w:rsidRPr="0034104F">
        <w:rPr>
          <w:rFonts w:ascii="GHEA Grapalat" w:hAnsi="GHEA Grapalat"/>
          <w:b/>
          <w:spacing w:val="6"/>
          <w:sz w:val="28"/>
          <w:szCs w:val="28"/>
        </w:rPr>
        <w:t xml:space="preserve"> </w:t>
      </w:r>
      <w:r w:rsidR="0034104F" w:rsidRPr="0034104F">
        <w:rPr>
          <w:rFonts w:ascii="inherit" w:hAnsi="inherit" w:cs="Courier New"/>
          <w:b/>
          <w:color w:val="1F1F1F"/>
          <w:sz w:val="28"/>
          <w:szCs w:val="28"/>
          <w:lang w:bidi="ar-SA"/>
        </w:rPr>
        <w:t>приобретение топлива</w:t>
      </w:r>
    </w:p>
    <w:p w:rsidR="00D529AA" w:rsidRPr="0034104F" w:rsidRDefault="00D529AA" w:rsidP="00FD17DE">
      <w:pPr>
        <w:pStyle w:val="aa"/>
        <w:widowControl w:val="0"/>
        <w:spacing w:after="160"/>
        <w:ind w:right="-7" w:firstLine="567"/>
        <w:jc w:val="center"/>
        <w:rPr>
          <w:rFonts w:ascii="GHEA Grapalat" w:hAnsi="GHEA Grapalat"/>
          <w:b/>
          <w:sz w:val="28"/>
          <w:szCs w:val="28"/>
        </w:rPr>
      </w:pPr>
      <w:r w:rsidRPr="0034104F">
        <w:rPr>
          <w:rFonts w:ascii="GHEA Grapalat" w:hAnsi="GHEA Grapalat"/>
          <w:b/>
          <w:sz w:val="28"/>
          <w:szCs w:val="28"/>
        </w:rPr>
        <w:t xml:space="preserve">" ДЛЯ НУЖД </w:t>
      </w:r>
      <w:r w:rsidR="00FD17DE" w:rsidRPr="0034104F">
        <w:rPr>
          <w:rStyle w:val="y2iqfc"/>
          <w:rFonts w:ascii="inherit" w:hAnsi="inherit"/>
          <w:b/>
          <w:color w:val="1F1F1F"/>
          <w:sz w:val="28"/>
          <w:szCs w:val="28"/>
        </w:rPr>
        <w:t>&lt;&lt;Дом культуры ведийской общины&gt;&gt;</w:t>
      </w:r>
      <w:r w:rsidR="00FD17DE" w:rsidRPr="0034104F">
        <w:rPr>
          <w:rFonts w:ascii="Sylfaen" w:hAnsi="Sylfaen"/>
          <w:b/>
          <w:sz w:val="28"/>
          <w:szCs w:val="28"/>
        </w:rPr>
        <w:t>НОАК</w:t>
      </w:r>
    </w:p>
    <w:p w:rsidR="00E12B8D" w:rsidRPr="0034104F" w:rsidRDefault="00E12B8D" w:rsidP="00053C33">
      <w:pPr>
        <w:widowControl w:val="0"/>
        <w:spacing w:after="160"/>
        <w:jc w:val="center"/>
        <w:rPr>
          <w:rFonts w:ascii="GHEA Grapalat" w:hAnsi="GHEA Grapalat"/>
          <w:b/>
          <w:sz w:val="28"/>
          <w:szCs w:val="28"/>
        </w:rPr>
      </w:pPr>
      <w:r w:rsidRPr="0034104F">
        <w:rPr>
          <w:rFonts w:ascii="GHEA Grapalat" w:hAnsi="GHEA Grapalat"/>
          <w:b/>
          <w:sz w:val="28"/>
          <w:szCs w:val="28"/>
        </w:rPr>
        <w:t xml:space="preserve">ПРИГЛАШЕНИЯ НА ОТКРЫТЫЙ КОНКУРС, </w:t>
      </w:r>
      <w:r w:rsidRPr="0034104F">
        <w:rPr>
          <w:rFonts w:ascii="GHEA Grapalat" w:hAnsi="GHEA Grapalat"/>
          <w:b/>
          <w:sz w:val="28"/>
          <w:szCs w:val="28"/>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356D2F">
        <w:rPr>
          <w:rFonts w:ascii="Sylfaen" w:hAnsi="Sylfaen"/>
        </w:rPr>
        <w:t>VHMT-GHAPDzB-25/01</w:t>
      </w:r>
      <w:r w:rsidRPr="006D2DF7">
        <w:rPr>
          <w:rFonts w:ascii="GHEA Grapalat" w:hAnsi="GHEA Grapalat"/>
          <w:spacing w:val="-6"/>
        </w:rPr>
        <w:t>(далее — процедура).</w:t>
      </w:r>
    </w:p>
    <w:p w:rsidR="00E12B8D" w:rsidRPr="000B2CFA" w:rsidRDefault="00E12B8D" w:rsidP="00FD17DE">
      <w:pPr>
        <w:pStyle w:val="aa"/>
        <w:widowControl w:val="0"/>
        <w:spacing w:after="160"/>
        <w:ind w:right="-7" w:firstLine="567"/>
        <w:jc w:val="center"/>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FD17DE" w:rsidRPr="001967BB">
        <w:rPr>
          <w:rStyle w:val="y2iqfc"/>
          <w:rFonts w:ascii="inherit" w:hAnsi="inherit"/>
          <w:color w:val="1F1F1F"/>
        </w:rPr>
        <w:t>&lt;&lt;Дом культуры ведийской общины&gt;&gt;</w:t>
      </w:r>
      <w:r w:rsidR="00FD17DE">
        <w:rPr>
          <w:rFonts w:ascii="Sylfaen" w:hAnsi="Sylfaen"/>
        </w:rPr>
        <w:t>НОАК</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FD17DE" w:rsidRPr="00FD17DE" w:rsidRDefault="00E12B8D" w:rsidP="00FD17DE">
      <w:pPr>
        <w:pStyle w:val="aa"/>
        <w:widowControl w:val="0"/>
        <w:spacing w:after="160"/>
        <w:ind w:right="-7" w:firstLine="567"/>
        <w:jc w:val="both"/>
        <w:rPr>
          <w:rFonts w:ascii="GHEA Grapalat" w:hAnsi="GHEA Grapalat"/>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FD17DE" w:rsidRPr="00FD17DE">
        <w:rPr>
          <w:rFonts w:ascii="GHEA Grapalat" w:hAnsi="GHEA Grapalat"/>
          <w:sz w:val="22"/>
        </w:rPr>
        <w:t xml:space="preserve">Предметом закупки является приобретение </w:t>
      </w:r>
      <w:r w:rsidR="004F3823" w:rsidRPr="0045488A">
        <w:rPr>
          <w:rFonts w:ascii="GHEA Grapalat" w:hAnsi="GHEA Grapalat"/>
          <w:b/>
        </w:rPr>
        <w:t>"</w:t>
      </w:r>
      <w:r w:rsidR="004F3823" w:rsidRPr="0045488A">
        <w:rPr>
          <w:rFonts w:ascii="Sylfaen" w:hAnsi="Sylfaen"/>
          <w:b/>
          <w:sz w:val="22"/>
          <w:szCs w:val="22"/>
        </w:rPr>
        <w:t xml:space="preserve"> </w:t>
      </w:r>
      <w:r w:rsidR="004F3823" w:rsidRPr="0045488A">
        <w:rPr>
          <w:rFonts w:ascii="inherit" w:hAnsi="inherit" w:cs="Courier New"/>
          <w:b/>
          <w:color w:val="1F1F1F"/>
          <w:lang w:bidi="ar-SA"/>
        </w:rPr>
        <w:t xml:space="preserve">жидкий газ пропан </w:t>
      </w:r>
      <w:r w:rsidR="004F3823" w:rsidRPr="0045488A">
        <w:rPr>
          <w:rFonts w:ascii="GHEA Grapalat" w:hAnsi="GHEA Grapalat"/>
          <w:b/>
        </w:rPr>
        <w:t>"</w:t>
      </w:r>
      <w:r w:rsidR="004F3823">
        <w:rPr>
          <w:rFonts w:ascii="GHEA Grapalat" w:hAnsi="GHEA Grapalat"/>
          <w:b/>
        </w:rPr>
        <w:t xml:space="preserve">  </w:t>
      </w:r>
      <w:r w:rsidR="00FD17DE" w:rsidRPr="00FD17DE">
        <w:rPr>
          <w:rFonts w:ascii="GHEA Grapalat" w:hAnsi="GHEA Grapalat"/>
          <w:sz w:val="22"/>
        </w:rPr>
        <w:t xml:space="preserve">(далее — также товар) для нужд </w:t>
      </w:r>
      <w:r w:rsidR="00FD17DE" w:rsidRPr="001967BB">
        <w:rPr>
          <w:rStyle w:val="y2iqfc"/>
          <w:rFonts w:ascii="inherit" w:hAnsi="inherit"/>
          <w:color w:val="1F1F1F"/>
        </w:rPr>
        <w:t>&lt;&lt;Дом культуры ведийской общины&gt;&gt;</w:t>
      </w:r>
      <w:r w:rsidR="00FD17DE">
        <w:rPr>
          <w:rFonts w:ascii="Sylfaen" w:hAnsi="Sylfaen"/>
        </w:rPr>
        <w:t>НОАК</w:t>
      </w:r>
      <w:r w:rsidR="00FD17DE" w:rsidRPr="00FD17DE">
        <w:rPr>
          <w:rFonts w:ascii="GHEA Grapalat" w:hAnsi="GHEA Grapalat"/>
          <w:sz w:val="22"/>
        </w:rPr>
        <w:t>, которые сгруппированы в лоты "</w:t>
      </w:r>
      <w:r w:rsidR="00FD17DE" w:rsidRPr="00FD17DE">
        <w:rPr>
          <w:rFonts w:ascii="GHEA Grapalat" w:hAnsi="GHEA Grapalat"/>
          <w:sz w:val="22"/>
          <w:lang w:val="hy-AM"/>
        </w:rPr>
        <w:t xml:space="preserve"> 1 </w:t>
      </w:r>
      <w:r w:rsidR="00FD17DE" w:rsidRPr="00FD17DE">
        <w:rPr>
          <w:rFonts w:ascii="GHEA Grapalat" w:hAnsi="GHEA Grapalat"/>
          <w:sz w:val="22"/>
        </w:rPr>
        <w:t>":</w:t>
      </w:r>
    </w:p>
    <w:tbl>
      <w:tblPr>
        <w:tblW w:w="9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5"/>
        <w:gridCol w:w="1242"/>
        <w:gridCol w:w="6439"/>
      </w:tblGrid>
      <w:tr w:rsidR="00E12B8D" w:rsidRPr="00501D4F" w:rsidTr="00FD17DE">
        <w:trPr>
          <w:trHeight w:val="654"/>
          <w:jc w:val="center"/>
        </w:trPr>
        <w:tc>
          <w:tcPr>
            <w:tcW w:w="2767" w:type="dxa"/>
            <w:gridSpan w:val="2"/>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Лотов</w:t>
            </w:r>
          </w:p>
        </w:tc>
        <w:tc>
          <w:tcPr>
            <w:tcW w:w="6439" w:type="dxa"/>
            <w:vMerge w:val="restart"/>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Наименование лота</w:t>
            </w:r>
          </w:p>
        </w:tc>
      </w:tr>
      <w:tr w:rsidR="00E12B8D" w:rsidRPr="00501D4F" w:rsidTr="00FD17DE">
        <w:trPr>
          <w:trHeight w:val="1123"/>
          <w:jc w:val="center"/>
        </w:trPr>
        <w:tc>
          <w:tcPr>
            <w:tcW w:w="1525" w:type="dxa"/>
            <w:vAlign w:val="center"/>
          </w:tcPr>
          <w:p w:rsidR="00E12B8D" w:rsidRPr="00DC2791" w:rsidRDefault="00E12B8D" w:rsidP="008B1F5B">
            <w:pPr>
              <w:pStyle w:val="23"/>
              <w:widowControl w:val="0"/>
              <w:spacing w:after="120" w:line="240" w:lineRule="auto"/>
              <w:ind w:firstLine="0"/>
              <w:jc w:val="center"/>
              <w:rPr>
                <w:rFonts w:ascii="GHEA Grapalat" w:hAnsi="GHEA Grapalat"/>
                <w:sz w:val="24"/>
                <w:szCs w:val="24"/>
              </w:rPr>
            </w:pPr>
            <w:r w:rsidRPr="00DC2791">
              <w:rPr>
                <w:rFonts w:ascii="GHEA Grapalat" w:hAnsi="GHEA Grapalat"/>
                <w:b/>
                <w:i/>
                <w:sz w:val="24"/>
                <w:szCs w:val="24"/>
              </w:rPr>
              <w:t>Номера</w:t>
            </w:r>
          </w:p>
        </w:tc>
        <w:tc>
          <w:tcPr>
            <w:tcW w:w="1242" w:type="dxa"/>
            <w:vAlign w:val="center"/>
          </w:tcPr>
          <w:p w:rsidR="00E12B8D" w:rsidRPr="00DC2791" w:rsidRDefault="00E12B8D" w:rsidP="008B1F5B">
            <w:pPr>
              <w:pStyle w:val="23"/>
              <w:widowControl w:val="0"/>
              <w:spacing w:after="120" w:line="240" w:lineRule="auto"/>
              <w:ind w:firstLine="0"/>
              <w:jc w:val="center"/>
              <w:rPr>
                <w:rFonts w:ascii="GHEA Grapalat" w:hAnsi="GHEA Grapalat"/>
                <w:b/>
                <w:i/>
                <w:sz w:val="24"/>
                <w:szCs w:val="24"/>
              </w:rPr>
            </w:pPr>
            <w:r w:rsidRPr="00DC2791">
              <w:rPr>
                <w:rFonts w:ascii="GHEA Grapalat" w:hAnsi="GHEA Grapalat"/>
                <w:b/>
                <w:i/>
                <w:sz w:val="24"/>
                <w:szCs w:val="24"/>
              </w:rPr>
              <w:t>Цена закупки</w:t>
            </w:r>
          </w:p>
        </w:tc>
        <w:tc>
          <w:tcPr>
            <w:tcW w:w="6439"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557BB0" w:rsidRPr="00501D4F" w:rsidTr="00FD17DE">
        <w:trPr>
          <w:trHeight w:val="449"/>
          <w:jc w:val="center"/>
        </w:trPr>
        <w:tc>
          <w:tcPr>
            <w:tcW w:w="1525" w:type="dxa"/>
            <w:vAlign w:val="center"/>
          </w:tcPr>
          <w:p w:rsidR="00557BB0" w:rsidRPr="00010A9A" w:rsidRDefault="00FD17DE" w:rsidP="00557BB0">
            <w:pPr>
              <w:pStyle w:val="23"/>
              <w:spacing w:line="240" w:lineRule="auto"/>
              <w:ind w:firstLine="0"/>
              <w:jc w:val="center"/>
              <w:rPr>
                <w:rFonts w:ascii="Sylfaen" w:hAnsi="Sylfaen"/>
              </w:rPr>
            </w:pPr>
            <w:r w:rsidRPr="00010A9A">
              <w:rPr>
                <w:rFonts w:ascii="Sylfaen" w:hAnsi="Sylfaen"/>
              </w:rPr>
              <w:t>1</w:t>
            </w:r>
          </w:p>
        </w:tc>
        <w:tc>
          <w:tcPr>
            <w:tcW w:w="1242" w:type="dxa"/>
            <w:tcBorders>
              <w:top w:val="nil"/>
              <w:left w:val="single" w:sz="4" w:space="0" w:color="auto"/>
              <w:bottom w:val="single" w:sz="4" w:space="0" w:color="auto"/>
              <w:right w:val="single" w:sz="4" w:space="0" w:color="auto"/>
            </w:tcBorders>
            <w:shd w:val="clear" w:color="auto" w:fill="auto"/>
            <w:vAlign w:val="center"/>
          </w:tcPr>
          <w:p w:rsidR="00557BB0" w:rsidRPr="00356D2F" w:rsidRDefault="00356D2F" w:rsidP="00557BB0">
            <w:pPr>
              <w:pStyle w:val="23"/>
              <w:spacing w:line="240" w:lineRule="auto"/>
              <w:ind w:firstLine="0"/>
              <w:jc w:val="left"/>
              <w:rPr>
                <w:rFonts w:ascii="GHEA Grapalat" w:hAnsi="GHEA Grapalat"/>
                <w:sz w:val="22"/>
                <w:szCs w:val="22"/>
                <w:lang w:val="en-US"/>
              </w:rPr>
            </w:pPr>
            <w:r>
              <w:rPr>
                <w:rFonts w:ascii="GHEA Grapalat" w:hAnsi="GHEA Grapalat"/>
                <w:sz w:val="22"/>
                <w:szCs w:val="22"/>
                <w:lang w:val="en-US"/>
              </w:rPr>
              <w:t>1100000</w:t>
            </w:r>
          </w:p>
        </w:tc>
        <w:tc>
          <w:tcPr>
            <w:tcW w:w="6439" w:type="dxa"/>
          </w:tcPr>
          <w:p w:rsidR="00557BB0" w:rsidRPr="00560EAE" w:rsidRDefault="004F3823" w:rsidP="00557BB0">
            <w:r w:rsidRPr="0045488A">
              <w:rPr>
                <w:rFonts w:ascii="Sylfaen" w:hAnsi="Sylfaen"/>
                <w:b/>
                <w:sz w:val="22"/>
                <w:szCs w:val="22"/>
              </w:rPr>
              <w:t xml:space="preserve"> </w:t>
            </w:r>
            <w:r w:rsidRPr="0045488A">
              <w:rPr>
                <w:rFonts w:ascii="inherit" w:hAnsi="inherit" w:cs="Courier New"/>
                <w:b/>
                <w:color w:val="1F1F1F"/>
                <w:lang w:bidi="ar-SA"/>
              </w:rPr>
              <w:t xml:space="preserve">жидкий газ пропан </w:t>
            </w:r>
            <w:r>
              <w:rPr>
                <w:rFonts w:ascii="GHEA Grapalat" w:hAnsi="GHEA Grapalat"/>
                <w:b/>
              </w:rPr>
              <w:t xml:space="preserve"> </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DC2791">
        <w:rPr>
          <w:rFonts w:ascii="GHEA Grapalat" w:hAnsi="GHEA Grapalat"/>
          <w:sz w:val="24"/>
          <w:szCs w:val="24"/>
        </w:rPr>
        <w:t xml:space="preserve">и эквивалентное описание </w:t>
      </w:r>
      <w:r w:rsidRPr="009044F1">
        <w:rPr>
          <w:rFonts w:ascii="GHEA Grapalat" w:hAnsi="GHEA Grapalat"/>
          <w:sz w:val="24"/>
          <w:szCs w:val="24"/>
        </w:rPr>
        <w:t xml:space="preserve">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административный акт, устанавливающий ответственность за антиконкурентное соглашение в </w:t>
      </w:r>
      <w:r>
        <w:rPr>
          <w:rFonts w:ascii="GHEA Grapalat" w:hAnsi="GHEA Grapalat"/>
        </w:rPr>
        <w:lastRenderedPageBreak/>
        <w:t>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E12B8D">
      <w:pPr>
        <w:pStyle w:val="aff3"/>
        <w:widowControl w:val="0"/>
        <w:numPr>
          <w:ilvl w:val="0"/>
          <w:numId w:val="30"/>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E12B8D">
      <w:pPr>
        <w:pStyle w:val="aff3"/>
        <w:widowControl w:val="0"/>
        <w:numPr>
          <w:ilvl w:val="0"/>
          <w:numId w:val="30"/>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FD17DE" w:rsidRPr="000D65B6" w:rsidRDefault="00E12B8D" w:rsidP="00FD17DE">
      <w:pPr>
        <w:pStyle w:val="aa"/>
        <w:widowControl w:val="0"/>
        <w:spacing w:after="160"/>
        <w:ind w:right="-7" w:firstLine="567"/>
        <w:jc w:val="center"/>
        <w:rPr>
          <w:rFonts w:ascii="GHEA Grapalat" w:hAnsi="GHEA Grapalat"/>
        </w:rPr>
      </w:pPr>
      <w:r w:rsidRPr="009044F1">
        <w:rPr>
          <w:rFonts w:ascii="GHEA Grapalat" w:hAnsi="GHEA Grapalat"/>
        </w:rPr>
        <w:t>4.2</w:t>
      </w:r>
      <w:r w:rsidRPr="00444026">
        <w:rPr>
          <w:rFonts w:ascii="GHEA Grapalat" w:hAnsi="GHEA Grapalat"/>
        </w:rPr>
        <w:t>.</w:t>
      </w:r>
      <w:r w:rsidRPr="00444026">
        <w:rPr>
          <w:rFonts w:ascii="GHEA Grapalat" w:hAnsi="GHEA Grapalat"/>
        </w:rPr>
        <w:tab/>
      </w:r>
      <w:r w:rsidR="00DA6D4B">
        <w:rPr>
          <w:rFonts w:ascii="GHEA Grapalat" w:hAnsi="GHEA Grapalat"/>
        </w:rPr>
        <w:t xml:space="preserve">Заявки на процедуру необходимо представить в комиссию по адресу </w:t>
      </w:r>
      <w:r w:rsidR="00FD17DE" w:rsidRPr="001967BB">
        <w:rPr>
          <w:rStyle w:val="y2iqfc"/>
          <w:rFonts w:ascii="inherit" w:hAnsi="inherit"/>
          <w:color w:val="1F1F1F"/>
        </w:rPr>
        <w:t>&lt;&lt;Дом культуры ведийской общины&gt;&gt;</w:t>
      </w:r>
      <w:r w:rsidR="00FD17DE">
        <w:rPr>
          <w:rFonts w:ascii="Sylfaen" w:hAnsi="Sylfaen"/>
        </w:rPr>
        <w:t>НОАК</w:t>
      </w:r>
    </w:p>
    <w:p w:rsidR="00DA6D4B" w:rsidRPr="00010A9A" w:rsidRDefault="00DA6D4B" w:rsidP="00DA6D4B">
      <w:pPr>
        <w:pStyle w:val="a3"/>
        <w:widowControl w:val="0"/>
        <w:spacing w:after="160" w:line="240" w:lineRule="auto"/>
        <w:ind w:firstLine="567"/>
        <w:rPr>
          <w:rFonts w:ascii="Calibri" w:hAnsi="Calibri"/>
          <w:i w:val="0"/>
          <w:sz w:val="24"/>
          <w:szCs w:val="24"/>
        </w:rPr>
      </w:pPr>
      <w:r w:rsidRPr="008E6B11">
        <w:rPr>
          <w:rFonts w:ascii="GHEA Grapalat" w:hAnsi="GHEA Grapalat"/>
          <w:sz w:val="22"/>
          <w:szCs w:val="22"/>
        </w:rPr>
        <w:t xml:space="preserve"> </w:t>
      </w:r>
      <w:r w:rsidR="00FD17DE" w:rsidRPr="001967BB">
        <w:rPr>
          <w:rFonts w:ascii="GHEA Grapalat" w:hAnsi="GHEA Grapalat"/>
          <w:sz w:val="24"/>
          <w:szCs w:val="24"/>
        </w:rPr>
        <w:t xml:space="preserve">с. Веди, </w:t>
      </w:r>
      <w:r w:rsidR="00FD17DE" w:rsidRPr="001967BB">
        <w:rPr>
          <w:rFonts w:ascii="inherit" w:hAnsi="inherit" w:cs="Courier New"/>
          <w:color w:val="1F1F1F"/>
          <w:sz w:val="24"/>
          <w:szCs w:val="24"/>
          <w:lang w:bidi="ar-SA"/>
        </w:rPr>
        <w:t xml:space="preserve">ул. </w:t>
      </w:r>
      <w:r w:rsidR="00FD17DE">
        <w:rPr>
          <w:rFonts w:ascii="inherit" w:hAnsi="inherit" w:cs="Courier New"/>
          <w:color w:val="1F1F1F"/>
          <w:sz w:val="24"/>
          <w:szCs w:val="24"/>
          <w:lang w:bidi="ar-SA"/>
        </w:rPr>
        <w:t xml:space="preserve">Туманяна </w:t>
      </w:r>
      <w:r w:rsidR="00FD17DE" w:rsidRPr="001967BB">
        <w:rPr>
          <w:rFonts w:ascii="inherit" w:hAnsi="inherit" w:cs="Courier New"/>
          <w:color w:val="1F1F1F"/>
          <w:sz w:val="24"/>
          <w:szCs w:val="24"/>
          <w:lang w:bidi="ar-SA"/>
        </w:rPr>
        <w:t xml:space="preserve"> 4</w:t>
      </w:r>
      <w:r>
        <w:rPr>
          <w:rFonts w:ascii="Sylfaen" w:hAnsi="Sylfaen"/>
          <w:i w:val="0"/>
        </w:rPr>
        <w:t>,</w:t>
      </w:r>
      <w:r w:rsidRPr="00F57772">
        <w:rPr>
          <w:rFonts w:ascii="Sylfaen" w:hAnsi="Sylfaen"/>
          <w:i w:val="0"/>
        </w:rPr>
        <w:t xml:space="preserve"> </w:t>
      </w:r>
      <w:r>
        <w:rPr>
          <w:rFonts w:ascii="Sylfaen" w:hAnsi="Sylfaen"/>
          <w:i w:val="0"/>
        </w:rPr>
        <w:t xml:space="preserve"> </w:t>
      </w:r>
      <w:r w:rsidRPr="00E5486D">
        <w:rPr>
          <w:rFonts w:ascii="Sylfaen" w:hAnsi="Sylfaen"/>
          <w:i w:val="0"/>
        </w:rPr>
        <w:t xml:space="preserve">  году, </w:t>
      </w:r>
      <w:r w:rsidRPr="00010A9A">
        <w:rPr>
          <w:rFonts w:ascii="Sylfaen" w:hAnsi="Sylfaen"/>
          <w:i w:val="0"/>
        </w:rPr>
        <w:t>В 1</w:t>
      </w:r>
      <w:r w:rsidR="00613661">
        <w:rPr>
          <w:rFonts w:ascii="Sylfaen" w:hAnsi="Sylfaen"/>
          <w:i w:val="0"/>
        </w:rPr>
        <w:t>5</w:t>
      </w:r>
      <w:r w:rsidRPr="00010A9A">
        <w:rPr>
          <w:rFonts w:ascii="Sylfaen" w:hAnsi="Sylfaen"/>
          <w:i w:val="0"/>
        </w:rPr>
        <w:t>:</w:t>
      </w:r>
      <w:r w:rsidR="00613661">
        <w:rPr>
          <w:rFonts w:ascii="Sylfaen" w:hAnsi="Sylfaen"/>
          <w:i w:val="0"/>
        </w:rPr>
        <w:t>3</w:t>
      </w:r>
      <w:r w:rsidRPr="00010A9A">
        <w:rPr>
          <w:rFonts w:ascii="Sylfaen" w:hAnsi="Sylfaen"/>
          <w:i w:val="0"/>
        </w:rPr>
        <w:t>0</w:t>
      </w:r>
      <w:r w:rsidR="00356D2F">
        <w:rPr>
          <w:rFonts w:ascii="Sylfaen" w:hAnsi="Sylfaen"/>
          <w:i w:val="0"/>
        </w:rPr>
        <w:t xml:space="preserve"> в   19</w:t>
      </w:r>
      <w:r w:rsidR="00010A9A" w:rsidRPr="00010A9A">
        <w:rPr>
          <w:rFonts w:ascii="Sylfaen" w:hAnsi="Sylfaen"/>
          <w:i w:val="0"/>
        </w:rPr>
        <w:t>.</w:t>
      </w:r>
      <w:r w:rsidR="00356D2F">
        <w:rPr>
          <w:rFonts w:ascii="GHEA Grapalat" w:hAnsi="GHEA Grapalat"/>
          <w:i w:val="0"/>
        </w:rPr>
        <w:t>02.2025</w:t>
      </w:r>
    </w:p>
    <w:p w:rsidR="00E12B8D" w:rsidRDefault="00E12B8D" w:rsidP="00DA6D4B">
      <w:pPr>
        <w:pStyle w:val="a3"/>
        <w:widowControl w:val="0"/>
        <w:spacing w:after="160"/>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val="0"/>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lastRenderedPageBreak/>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4"/>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w:t>
      </w:r>
      <w:r w:rsidRPr="00B9778A">
        <w:rPr>
          <w:rFonts w:ascii="GHEA Grapalat" w:hAnsi="GHEA Grapalat"/>
          <w:sz w:val="24"/>
          <w:szCs w:val="24"/>
        </w:rPr>
        <w:lastRenderedPageBreak/>
        <w:t>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Default="00E12B8D"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Default="00053C33" w:rsidP="00E12B8D">
      <w:pPr>
        <w:widowControl w:val="0"/>
        <w:tabs>
          <w:tab w:val="left" w:pos="1134"/>
        </w:tabs>
        <w:spacing w:after="160"/>
        <w:ind w:firstLine="567"/>
        <w:jc w:val="both"/>
        <w:rPr>
          <w:rFonts w:ascii="GHEA Grapalat" w:hAnsi="GHEA Grapalat" w:cs="Sylfaen"/>
        </w:rPr>
      </w:pPr>
    </w:p>
    <w:p w:rsidR="00053C33" w:rsidRPr="00CC0E15" w:rsidRDefault="00053C33"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0A710A"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010A9A">
        <w:rPr>
          <w:rFonts w:ascii="GHEA Grapalat" w:hAnsi="GHEA Grapalat"/>
          <w:sz w:val="24"/>
          <w:szCs w:val="24"/>
        </w:rPr>
        <w:t xml:space="preserve">на </w:t>
      </w:r>
      <w:r w:rsidR="009E3704" w:rsidRPr="00010A9A">
        <w:rPr>
          <w:rFonts w:ascii="GHEA Grapalat" w:hAnsi="GHEA Grapalat"/>
          <w:sz w:val="24"/>
          <w:szCs w:val="24"/>
        </w:rPr>
        <w:t xml:space="preserve"> </w:t>
      </w:r>
      <w:r w:rsidR="007941A0" w:rsidRPr="00010A9A">
        <w:rPr>
          <w:rFonts w:ascii="GHEA Grapalat" w:hAnsi="GHEA Grapalat"/>
          <w:sz w:val="24"/>
          <w:szCs w:val="24"/>
        </w:rPr>
        <w:t>1</w:t>
      </w:r>
      <w:r w:rsidR="00613661">
        <w:rPr>
          <w:rFonts w:ascii="GHEA Grapalat" w:hAnsi="GHEA Grapalat"/>
          <w:sz w:val="24"/>
          <w:szCs w:val="24"/>
        </w:rPr>
        <w:t>5</w:t>
      </w:r>
      <w:r w:rsidR="009E3704" w:rsidRPr="00010A9A">
        <w:rPr>
          <w:rFonts w:ascii="GHEA Grapalat" w:hAnsi="GHEA Grapalat"/>
          <w:sz w:val="24"/>
          <w:szCs w:val="24"/>
        </w:rPr>
        <w:t>:</w:t>
      </w:r>
      <w:r w:rsidR="00613661">
        <w:rPr>
          <w:rFonts w:ascii="Sylfaen" w:hAnsi="Sylfaen"/>
          <w:sz w:val="24"/>
          <w:szCs w:val="24"/>
        </w:rPr>
        <w:t>3</w:t>
      </w:r>
      <w:r w:rsidR="0096662A" w:rsidRPr="00010A9A">
        <w:rPr>
          <w:rFonts w:ascii="GHEA Grapalat" w:hAnsi="GHEA Grapalat"/>
          <w:sz w:val="24"/>
          <w:szCs w:val="24"/>
        </w:rPr>
        <w:t xml:space="preserve">0 в </w:t>
      </w:r>
      <w:r w:rsidR="00356D2F">
        <w:rPr>
          <w:rFonts w:ascii="GHEA Grapalat" w:hAnsi="GHEA Grapalat"/>
          <w:sz w:val="24"/>
          <w:szCs w:val="24"/>
        </w:rPr>
        <w:t>19</w:t>
      </w:r>
      <w:r w:rsidR="00B4190C">
        <w:rPr>
          <w:rFonts w:ascii="GHEA Grapalat" w:hAnsi="GHEA Grapalat"/>
          <w:sz w:val="24"/>
          <w:szCs w:val="24"/>
        </w:rPr>
        <w:t>.</w:t>
      </w:r>
      <w:r w:rsidR="00B4190C">
        <w:rPr>
          <w:rFonts w:ascii="GHEA Grapalat" w:hAnsi="GHEA Grapalat"/>
          <w:sz w:val="24"/>
          <w:szCs w:val="24"/>
          <w:lang w:val="hy-AM"/>
        </w:rPr>
        <w:t>0</w:t>
      </w:r>
      <w:r w:rsidR="00356D2F" w:rsidRPr="00356D2F">
        <w:rPr>
          <w:rFonts w:ascii="GHEA Grapalat" w:hAnsi="GHEA Grapalat"/>
          <w:sz w:val="24"/>
          <w:szCs w:val="24"/>
        </w:rPr>
        <w:t>2</w:t>
      </w:r>
      <w:r w:rsidR="00356D2F">
        <w:rPr>
          <w:rFonts w:ascii="GHEA Grapalat" w:hAnsi="GHEA Grapalat"/>
          <w:sz w:val="24"/>
          <w:szCs w:val="24"/>
        </w:rPr>
        <w:t>.2025</w:t>
      </w:r>
      <w:r w:rsidR="009E3704" w:rsidRPr="00010A9A">
        <w:rPr>
          <w:rFonts w:ascii="Sylfaen" w:hAnsi="Sylfaen"/>
          <w:sz w:val="24"/>
          <w:szCs w:val="24"/>
          <w:lang w:val="hy-AM"/>
        </w:rPr>
        <w:t xml:space="preserve"> </w:t>
      </w:r>
      <w:r w:rsidRPr="00010A9A">
        <w:rPr>
          <w:rFonts w:ascii="GHEA Grapalat" w:hAnsi="GHEA Grapalat"/>
          <w:sz w:val="24"/>
          <w:szCs w:val="24"/>
        </w:rPr>
        <w:t xml:space="preserve">со </w:t>
      </w:r>
      <w:r w:rsidRPr="000A710A">
        <w:rPr>
          <w:rFonts w:ascii="GHEA Grapalat" w:hAnsi="GHEA Grapalat"/>
          <w:sz w:val="24"/>
          <w:szCs w:val="24"/>
        </w:rPr>
        <w:t xml:space="preserve">дня опубликования в бюллетене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w:t>
      </w:r>
      <w:r w:rsidRPr="009044F1">
        <w:rPr>
          <w:rFonts w:ascii="GHEA Grapalat" w:hAnsi="GHEA Grapalat"/>
          <w:sz w:val="24"/>
          <w:szCs w:val="24"/>
        </w:rPr>
        <w:lastRenderedPageBreak/>
        <w:t xml:space="preserve">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6"/>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w:t>
      </w:r>
      <w:r w:rsidRPr="009775E8">
        <w:rPr>
          <w:rFonts w:ascii="GHEA Grapalat" w:hAnsi="GHEA Grapalat"/>
          <w:sz w:val="24"/>
          <w:szCs w:val="24"/>
        </w:rPr>
        <w:lastRenderedPageBreak/>
        <w:t xml:space="preserve">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w:t>
      </w:r>
      <w:r w:rsidRPr="00B24E4B">
        <w:rPr>
          <w:rFonts w:ascii="GHEA Grapalat" w:hAnsi="GHEA Grapalat"/>
        </w:rPr>
        <w:lastRenderedPageBreak/>
        <w:t>заказчик не представляет в уполномоченный орган мотивированное решение о включении данного участника в список;</w:t>
      </w:r>
    </w:p>
    <w:p w:rsidR="00E12B8D" w:rsidRDefault="00E12B8D" w:rsidP="00E12B8D">
      <w:pPr>
        <w:pStyle w:val="aff3"/>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E12B8D">
      <w:pPr>
        <w:pStyle w:val="23"/>
        <w:widowControl w:val="0"/>
        <w:numPr>
          <w:ilvl w:val="0"/>
          <w:numId w:val="31"/>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E12B8D">
      <w:pPr>
        <w:pStyle w:val="norm"/>
        <w:widowControl w:val="0"/>
        <w:numPr>
          <w:ilvl w:val="0"/>
          <w:numId w:val="31"/>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w:t>
      </w:r>
      <w:r w:rsidRPr="00747338">
        <w:rPr>
          <w:rFonts w:ascii="GHEA Grapalat" w:hAnsi="GHEA Grapalat"/>
          <w:sz w:val="24"/>
          <w:szCs w:val="24"/>
        </w:rPr>
        <w:lastRenderedPageBreak/>
        <w:t>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lastRenderedPageBreak/>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8"/>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9"/>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0"/>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1"/>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w:t>
      </w:r>
      <w:r w:rsidRPr="00B138F3">
        <w:rPr>
          <w:rFonts w:ascii="GHEA Grapalat" w:hAnsi="GHEA Grapalat"/>
        </w:rPr>
        <w:lastRenderedPageBreak/>
        <w:t>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2"/>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4907ED">
      <w:pPr>
        <w:pStyle w:val="norm"/>
        <w:widowControl w:val="0"/>
        <w:spacing w:after="160" w:line="240" w:lineRule="auto"/>
        <w:ind w:firstLine="0"/>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356D2F">
        <w:rPr>
          <w:rFonts w:ascii="Sylfaen" w:hAnsi="Sylfaen"/>
          <w:sz w:val="24"/>
          <w:szCs w:val="24"/>
        </w:rPr>
        <w:t xml:space="preserve">VHMT-GHAPDzB-25/01   </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F24002" w:rsidP="00E12B8D">
      <w:pPr>
        <w:jc w:val="both"/>
        <w:rPr>
          <w:rFonts w:ascii="GHEA Grapalat" w:hAnsi="GHEA Grapalat" w:cs="Sylfaen"/>
        </w:rPr>
      </w:pPr>
      <w:r w:rsidRPr="001967BB">
        <w:rPr>
          <w:rFonts w:ascii="GHEA Grapalat" w:hAnsi="GHEA Grapalat"/>
          <w:sz w:val="22"/>
          <w:szCs w:val="22"/>
        </w:rPr>
        <w:t>&lt;&lt;Дом культуры ведийской общины&gt;&gt;</w:t>
      </w:r>
      <w:r w:rsidRPr="00FD17DE">
        <w:rPr>
          <w:rFonts w:ascii="Sylfaen" w:hAnsi="Sylfaen"/>
        </w:rPr>
        <w:t xml:space="preserve"> </w:t>
      </w:r>
      <w:r>
        <w:rPr>
          <w:rFonts w:ascii="Sylfaen" w:hAnsi="Sylfaen"/>
        </w:rPr>
        <w:t>НОАК</w:t>
      </w:r>
      <w:r w:rsidRPr="005437F6">
        <w:rPr>
          <w:rFonts w:ascii="GHEA Grapalat" w:hAnsi="GHEA Grapalat"/>
        </w:rPr>
        <w:t xml:space="preserve"> </w:t>
      </w:r>
      <w:r>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356D2F">
        <w:rPr>
          <w:rFonts w:ascii="Sylfaen" w:hAnsi="Sylfaen"/>
        </w:rPr>
        <w:t xml:space="preserve">VHMT-GHAPDzB-25/01   </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lastRenderedPageBreak/>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356D2F">
        <w:rPr>
          <w:rFonts w:ascii="Sylfaen" w:hAnsi="Sylfaen"/>
        </w:rPr>
        <w:t xml:space="preserve">VHMT-GHAPDzB-25/01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E12B8D">
      <w:pPr>
        <w:pStyle w:val="aff3"/>
        <w:widowControl w:val="0"/>
        <w:numPr>
          <w:ilvl w:val="0"/>
          <w:numId w:val="32"/>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356D2F">
        <w:rPr>
          <w:rFonts w:ascii="Sylfaen" w:hAnsi="Sylfaen"/>
        </w:rPr>
        <w:t xml:space="preserve">VHMT-GHAPDzB-25/01   </w:t>
      </w:r>
      <w:r w:rsidR="008B1F5B">
        <w:rPr>
          <w:rFonts w:ascii="Sylfaen" w:hAnsi="Sylfaen"/>
          <w:i/>
        </w:rPr>
        <w:t xml:space="preserve"> </w:t>
      </w:r>
      <w:r w:rsidRPr="00AF791F">
        <w:rPr>
          <w:rFonts w:ascii="GHEA Grapalat" w:hAnsi="GHEA Grapalat"/>
        </w:rPr>
        <w:t>"*</w:t>
      </w:r>
    </w:p>
    <w:p w:rsidR="00E12B8D" w:rsidRDefault="00E12B8D" w:rsidP="00E12B8D">
      <w:pPr>
        <w:pStyle w:val="aff3"/>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E12B8D">
      <w:pPr>
        <w:pStyle w:val="aff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lastRenderedPageBreak/>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3"/>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356D2F">
        <w:rPr>
          <w:rFonts w:ascii="Sylfaen" w:hAnsi="Sylfaen"/>
          <w:sz w:val="24"/>
          <w:szCs w:val="24"/>
        </w:rPr>
        <w:t xml:space="preserve">VHMT-GHAPDzB-25/01   </w:t>
      </w:r>
      <w:r>
        <w:rPr>
          <w:rFonts w:ascii="GHEA Grapalat" w:hAnsi="GHEA Grapalat"/>
          <w:b/>
          <w:sz w:val="24"/>
          <w:szCs w:val="24"/>
        </w:rPr>
        <w:t>"</w:t>
      </w:r>
      <w:r>
        <w:rPr>
          <w:rStyle w:val="af6"/>
          <w:rFonts w:ascii="GHEA Grapalat" w:hAnsi="GHEA Grapalat"/>
          <w:b/>
          <w:sz w:val="24"/>
          <w:szCs w:val="24"/>
        </w:rPr>
        <w:footnoteReference w:customMarkFollows="1" w:id="14"/>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356D2F">
        <w:rPr>
          <w:rFonts w:ascii="Sylfaen" w:hAnsi="Sylfaen"/>
        </w:rPr>
        <w:t xml:space="preserve">VHMT-GHAPDzB-25/01   </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356D2F">
        <w:rPr>
          <w:rFonts w:ascii="Sylfaen" w:hAnsi="Sylfaen"/>
          <w:i w:val="0"/>
          <w:sz w:val="24"/>
          <w:szCs w:val="24"/>
        </w:rPr>
        <w:t xml:space="preserve">VHMT-GHAPDzB-25/01   </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lastRenderedPageBreak/>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br w:type="page"/>
      </w:r>
    </w:p>
    <w:p w:rsidR="00E12B8D" w:rsidRPr="009A52BE" w:rsidRDefault="00E12B8D" w:rsidP="00E12B8D">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0C6984"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C6984"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C6984"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C6984"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C6984"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C6984"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lastRenderedPageBreak/>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lastRenderedPageBreak/>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lastRenderedPageBreak/>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C698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0C69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0C69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C6984"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0C698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C698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0C69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0C69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C6984"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0C6984"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0C6984"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0C6984"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E12B8D" w:rsidRPr="00B23852" w:rsidRDefault="000C69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0C6984"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E12B8D" w:rsidRPr="005600B4" w:rsidRDefault="000C69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0C698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E12B8D">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 xml:space="preserve">Имя и фамилия реального </w:t>
            </w:r>
            <w:r w:rsidRPr="00407276">
              <w:rPr>
                <w:rFonts w:ascii="GHEA Grapalat" w:eastAsia="GHEA Grapalat" w:hAnsi="GHEA Grapalat" w:cs="GHEA Grapalat"/>
                <w:color w:val="000000"/>
              </w:rPr>
              <w:lastRenderedPageBreak/>
              <w:t>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12B8D">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E12B8D">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12B8D">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E12B8D">
      <w:pPr>
        <w:pStyle w:val="aff3"/>
        <w:numPr>
          <w:ilvl w:val="0"/>
          <w:numId w:val="24"/>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E12B8D">
      <w:pPr>
        <w:pStyle w:val="aff3"/>
        <w:numPr>
          <w:ilvl w:val="0"/>
          <w:numId w:val="26"/>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E12B8D">
      <w:pPr>
        <w:pStyle w:val="aff3"/>
        <w:numPr>
          <w:ilvl w:val="0"/>
          <w:numId w:val="26"/>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E12B8D">
      <w:pPr>
        <w:pStyle w:val="aff3"/>
        <w:numPr>
          <w:ilvl w:val="0"/>
          <w:numId w:val="26"/>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E12B8D">
      <w:pPr>
        <w:pStyle w:val="aff3"/>
        <w:numPr>
          <w:ilvl w:val="0"/>
          <w:numId w:val="25"/>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E12B8D">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8"/>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pStyle w:val="aff3"/>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pStyle w:val="aff3"/>
        <w:numPr>
          <w:ilvl w:val="0"/>
          <w:numId w:val="29"/>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w:t>
      </w:r>
      <w:r w:rsidRPr="000306ED">
        <w:rPr>
          <w:rFonts w:ascii="GHEA Grapalat" w:hAnsi="GHEA Grapalat"/>
        </w:rPr>
        <w:lastRenderedPageBreak/>
        <w:t>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4190C" w:rsidRDefault="00E12B8D" w:rsidP="00E12B8D">
      <w:pPr>
        <w:jc w:val="right"/>
        <w:rPr>
          <w:rFonts w:ascii="GHEA Grapalat" w:hAnsi="GHEA Grapalat"/>
          <w:b/>
        </w:rPr>
      </w:pPr>
      <w:r>
        <w:rPr>
          <w:rFonts w:ascii="GHEA Grapalat" w:hAnsi="GHEA Grapalat"/>
          <w:b/>
        </w:rPr>
        <w:br w:type="page"/>
      </w:r>
    </w:p>
    <w:p w:rsidR="00B4190C" w:rsidRDefault="00B4190C" w:rsidP="00E12B8D">
      <w:pPr>
        <w:jc w:val="right"/>
        <w:rPr>
          <w:rFonts w:ascii="GHEA Grapalat" w:hAnsi="GHEA Grapalat"/>
          <w:b/>
        </w:rPr>
      </w:pPr>
    </w:p>
    <w:p w:rsidR="00B4190C" w:rsidRDefault="00B4190C" w:rsidP="00E12B8D">
      <w:pPr>
        <w:jc w:val="right"/>
        <w:rPr>
          <w:rFonts w:ascii="GHEA Grapalat" w:hAnsi="GHEA Grapalat"/>
          <w:b/>
        </w:rPr>
      </w:pPr>
    </w:p>
    <w:p w:rsidR="00B4190C" w:rsidRDefault="00B4190C" w:rsidP="00E12B8D">
      <w:pPr>
        <w:jc w:val="right"/>
        <w:rPr>
          <w:rFonts w:ascii="GHEA Grapalat" w:hAnsi="GHEA Grapalat"/>
          <w:b/>
        </w:rPr>
      </w:pPr>
    </w:p>
    <w:p w:rsidR="00E12B8D" w:rsidRPr="00DC619D" w:rsidRDefault="00E12B8D" w:rsidP="00E12B8D">
      <w:pPr>
        <w:jc w:val="right"/>
        <w:rPr>
          <w:rFonts w:ascii="GHEA Grapalat" w:hAnsi="GHEA Grapalat" w:cs="Arial"/>
          <w:b/>
        </w:rPr>
      </w:pPr>
      <w:r w:rsidRPr="009044F1">
        <w:rPr>
          <w:rFonts w:ascii="GHEA Grapalat" w:hAnsi="GHEA Grapalat"/>
          <w:b/>
        </w:rPr>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356D2F">
        <w:rPr>
          <w:rFonts w:ascii="Sylfaen" w:hAnsi="Sylfaen"/>
          <w:sz w:val="24"/>
          <w:szCs w:val="24"/>
        </w:rPr>
        <w:t xml:space="preserve">VHMT-GHAPDzB-25/01   </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5"/>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356D2F">
        <w:rPr>
          <w:rFonts w:ascii="Sylfaen" w:hAnsi="Sylfaen"/>
        </w:rPr>
        <w:t xml:space="preserve">VHMT-GHAPDzB-25/01   </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lastRenderedPageBreak/>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356D2F">
        <w:rPr>
          <w:rFonts w:ascii="Sylfaen" w:hAnsi="Sylfaen"/>
        </w:rPr>
        <w:t xml:space="preserve">VHMT-GHAPDzB-25/01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7"/>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2F6CB5">
        <w:rPr>
          <w:rFonts w:ascii="GHEA Grapalat" w:hAnsi="GHEA Grapalat"/>
          <w:sz w:val="22"/>
          <w:szCs w:val="22"/>
          <w:lang w:val="en-US"/>
        </w:rPr>
        <w:t>՝</w:t>
      </w:r>
      <w:r w:rsidR="002F6CB5" w:rsidRPr="001967BB">
        <w:rPr>
          <w:rFonts w:ascii="GHEA Grapalat" w:hAnsi="GHEA Grapalat"/>
          <w:sz w:val="22"/>
          <w:szCs w:val="22"/>
        </w:rPr>
        <w:t>&lt;&lt;Дом культуры ведийской общины&gt;&gt;</w:t>
      </w:r>
      <w:r w:rsidR="002F6CB5" w:rsidRPr="00FD17DE">
        <w:rPr>
          <w:rFonts w:ascii="Sylfaen" w:hAnsi="Sylfaen"/>
        </w:rPr>
        <w:t xml:space="preserve"> </w:t>
      </w:r>
      <w:r w:rsidR="002F6CB5">
        <w:rPr>
          <w:rFonts w:ascii="Sylfaen" w:hAnsi="Sylfaen"/>
        </w:rPr>
        <w:t>НОАК</w:t>
      </w:r>
      <w:r w:rsidR="008F2AFA"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356D2F">
        <w:rPr>
          <w:rFonts w:ascii="Sylfaen" w:hAnsi="Sylfaen"/>
          <w:i/>
        </w:rPr>
        <w:t xml:space="preserve">VHMT-GHAPDzB-25/01   </w:t>
      </w:r>
      <w:r w:rsidRPr="00B138F3">
        <w:rPr>
          <w:rFonts w:ascii="GHEA Grapalat" w:hAnsi="GHEA Grapalat"/>
          <w:sz w:val="22"/>
          <w:szCs w:val="22"/>
        </w:rPr>
        <w:t>*.</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8F2AFA">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A7BCE" w:rsidRPr="00FB20B0">
              <w:rPr>
                <w:rFonts w:ascii="Sylfaen" w:hAnsi="Sylfaen"/>
              </w:rPr>
              <w:t xml:space="preserve"> </w:t>
            </w:r>
            <w:r w:rsidR="008F2AFA" w:rsidRPr="008E6B11">
              <w:rPr>
                <w:rFonts w:ascii="GHEA Grapalat" w:hAnsi="GHEA Grapalat"/>
                <w:sz w:val="22"/>
                <w:szCs w:val="22"/>
                <w:lang w:val="af-ZA"/>
              </w:rPr>
              <w:t xml:space="preserve"> </w:t>
            </w:r>
            <w:r w:rsidR="002F6CB5">
              <w:rPr>
                <w:rFonts w:ascii="GHEA Grapalat" w:hAnsi="GHEA Grapalat"/>
                <w:sz w:val="22"/>
                <w:szCs w:val="22"/>
                <w:lang w:val="en-US"/>
              </w:rPr>
              <w:t>՝</w:t>
            </w:r>
            <w:r w:rsidR="002F6CB5" w:rsidRPr="001967BB">
              <w:rPr>
                <w:rFonts w:ascii="GHEA Grapalat" w:hAnsi="GHEA Grapalat"/>
                <w:sz w:val="22"/>
                <w:szCs w:val="22"/>
              </w:rPr>
              <w:t>&lt;&lt;Дом культуры ведийской общины&gt;&gt;</w:t>
            </w:r>
            <w:r w:rsidR="002F6CB5" w:rsidRPr="00FD17DE">
              <w:rPr>
                <w:rFonts w:ascii="Sylfaen" w:hAnsi="Sylfaen"/>
              </w:rPr>
              <w:t xml:space="preserve"> </w:t>
            </w:r>
            <w:r w:rsidR="002F6CB5">
              <w:rPr>
                <w:rFonts w:ascii="Sylfaen" w:hAnsi="Sylfaen"/>
              </w:rPr>
              <w:t>НОАК</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3728"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2F6CB5" w:rsidRDefault="002F6CB5" w:rsidP="002F6CB5">
            <w:pPr>
              <w:rPr>
                <w:rFonts w:ascii="Sylfaen" w:hAnsi="Sylfaen"/>
                <w:lang w:val="en-US"/>
              </w:rPr>
            </w:pPr>
            <w:r>
              <w:rPr>
                <w:rFonts w:ascii="GHEA Grapalat" w:hAnsi="GHEA Grapalat"/>
              </w:rPr>
              <w:t xml:space="preserve">      </w:t>
            </w:r>
            <w:r w:rsidR="002F3728" w:rsidRPr="00B138F3">
              <w:rPr>
                <w:rFonts w:ascii="GHEA Grapalat" w:hAnsi="GHEA Grapalat"/>
              </w:rPr>
              <w:t>11.</w:t>
            </w:r>
            <w:r w:rsidR="002F3728" w:rsidRPr="00B138F3">
              <w:rPr>
                <w:rFonts w:ascii="GHEA Grapalat" w:hAnsi="GHEA Grapalat"/>
              </w:rPr>
              <w:tab/>
              <w:t>УНН бенефициара:</w:t>
            </w:r>
            <w:r w:rsidR="008F2AFA">
              <w:rPr>
                <w:rFonts w:ascii="GHEA Grapalat" w:hAnsi="GHEA Grapalat"/>
              </w:rPr>
              <w:t xml:space="preserve"> </w:t>
            </w:r>
            <w:r>
              <w:rPr>
                <w:rFonts w:ascii="Sylfaen" w:hAnsi="Sylfaen"/>
                <w:lang w:val="en-US"/>
              </w:rPr>
              <w:t>04104767</w:t>
            </w:r>
          </w:p>
        </w:tc>
      </w:tr>
      <w:tr w:rsidR="002F3728"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2F6CB5" w:rsidRDefault="002F6CB5" w:rsidP="002F6CB5">
            <w:pPr>
              <w:pStyle w:val="HTML"/>
              <w:shd w:val="clear" w:color="auto" w:fill="F8F9FA"/>
              <w:spacing w:line="540" w:lineRule="atLeast"/>
              <w:rPr>
                <w:rFonts w:ascii="inherit" w:hAnsi="inherit" w:cs="Courier New"/>
                <w:color w:val="1F1F1F"/>
                <w:sz w:val="24"/>
                <w:szCs w:val="24"/>
                <w:lang w:bidi="ar-SA"/>
              </w:rPr>
            </w:pPr>
            <w:r>
              <w:rPr>
                <w:rFonts w:ascii="GHEA Grapalat" w:hAnsi="GHEA Grapalat"/>
              </w:rPr>
              <w:t xml:space="preserve">       </w:t>
            </w:r>
            <w:r w:rsidR="002F3728" w:rsidRPr="00B138F3">
              <w:rPr>
                <w:rFonts w:ascii="GHEA Grapalat" w:hAnsi="GHEA Grapalat"/>
              </w:rPr>
              <w:t>12.</w:t>
            </w:r>
            <w:r w:rsidR="002F3728" w:rsidRPr="00B138F3">
              <w:rPr>
                <w:rFonts w:ascii="GHEA Grapalat" w:hAnsi="GHEA Grapalat"/>
              </w:rPr>
              <w:tab/>
              <w:t>Обслуживающая бенефициара Финансовая организация (банк):</w:t>
            </w:r>
            <w:r>
              <w:rPr>
                <w:rStyle w:val="30"/>
                <w:rFonts w:ascii="inherit" w:hAnsi="inherit"/>
                <w:color w:val="1F1F1F"/>
                <w:sz w:val="42"/>
                <w:szCs w:val="42"/>
              </w:rPr>
              <w:t xml:space="preserve"> </w:t>
            </w:r>
            <w:r w:rsidRPr="002F6CB5">
              <w:rPr>
                <w:rFonts w:ascii="inherit" w:hAnsi="inherit" w:cs="Courier New"/>
                <w:color w:val="1F1F1F"/>
                <w:sz w:val="24"/>
                <w:szCs w:val="24"/>
                <w:lang w:bidi="ar-SA"/>
              </w:rPr>
              <w:t>ЗАО «Ардшинбанк» ул. Веди</w:t>
            </w:r>
          </w:p>
        </w:tc>
      </w:tr>
      <w:tr w:rsidR="002F3728"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EF111E" w:rsidRDefault="002F3728" w:rsidP="002F372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8F2AFA">
              <w:rPr>
                <w:rFonts w:ascii="GHEA Grapalat" w:hAnsi="GHEA Grapalat"/>
              </w:rPr>
              <w:t xml:space="preserve"> </w:t>
            </w:r>
            <w:r w:rsidR="002F6CB5">
              <w:rPr>
                <w:rFonts w:ascii="Sylfaen" w:hAnsi="Sylfaen"/>
                <w:lang w:val="en-US"/>
              </w:rPr>
              <w:t>2477600295190010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356D2F">
        <w:rPr>
          <w:rFonts w:ascii="Sylfaen" w:hAnsi="Sylfaen"/>
        </w:rPr>
        <w:t xml:space="preserve">VHMT-GHAPDzB-25/01   </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19"/>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0"/>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lastRenderedPageBreak/>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4A7BCE" w:rsidRPr="004A7BCE">
        <w:rPr>
          <w:rFonts w:ascii="Sylfaen" w:hAnsi="Sylfaen"/>
        </w:rPr>
        <w:t xml:space="preserve"> </w:t>
      </w:r>
      <w:r w:rsidR="002F6CB5">
        <w:rPr>
          <w:rFonts w:ascii="GHEA Grapalat" w:hAnsi="GHEA Grapalat"/>
          <w:sz w:val="22"/>
          <w:szCs w:val="22"/>
          <w:lang w:val="en-US"/>
        </w:rPr>
        <w:t>՝</w:t>
      </w:r>
      <w:r w:rsidR="002F6CB5" w:rsidRPr="001967BB">
        <w:rPr>
          <w:rFonts w:ascii="GHEA Grapalat" w:hAnsi="GHEA Grapalat"/>
          <w:sz w:val="22"/>
          <w:szCs w:val="22"/>
        </w:rPr>
        <w:t>&lt;&lt;Дом культуры ведийской общины&gt;&gt;</w:t>
      </w:r>
      <w:r w:rsidR="002F6CB5" w:rsidRPr="00FD17DE">
        <w:rPr>
          <w:rFonts w:ascii="Sylfaen" w:hAnsi="Sylfaen"/>
        </w:rPr>
        <w:t xml:space="preserve"> </w:t>
      </w:r>
      <w:r w:rsidR="002F6CB5">
        <w:rPr>
          <w:rFonts w:ascii="Sylfaen" w:hAnsi="Sylfaen"/>
        </w:rPr>
        <w:t>НОАК</w:t>
      </w:r>
      <w:r w:rsidR="002F6CB5" w:rsidRPr="00B138F3">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356D2F">
        <w:rPr>
          <w:rFonts w:ascii="Sylfaen" w:hAnsi="Sylfaen"/>
          <w:i/>
        </w:rPr>
        <w:t xml:space="preserve">VHMT-GHAPDzB-25/01   </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w:t>
      </w:r>
      <w:r w:rsidRPr="00B138F3">
        <w:rPr>
          <w:rFonts w:ascii="GHEA Grapalat" w:hAnsi="GHEA Grapalat"/>
        </w:rPr>
        <w:lastRenderedPageBreak/>
        <w:t>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lastRenderedPageBreak/>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8753B3" w:rsidRDefault="002F3728" w:rsidP="002F3728">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A7BCE" w:rsidRPr="00FB20B0">
              <w:rPr>
                <w:rFonts w:ascii="Sylfaen" w:hAnsi="Sylfaen"/>
                <w:i/>
              </w:rPr>
              <w:t xml:space="preserve"> </w:t>
            </w:r>
            <w:r w:rsidR="008F2AFA" w:rsidRPr="008E6B11">
              <w:rPr>
                <w:rFonts w:ascii="GHEA Grapalat" w:hAnsi="GHEA Grapalat"/>
                <w:sz w:val="22"/>
                <w:szCs w:val="22"/>
                <w:lang w:val="af-ZA"/>
              </w:rPr>
              <w:t xml:space="preserve"> </w:t>
            </w:r>
            <w:r w:rsidR="002F6CB5">
              <w:rPr>
                <w:rFonts w:ascii="GHEA Grapalat" w:hAnsi="GHEA Grapalat"/>
                <w:sz w:val="22"/>
                <w:szCs w:val="22"/>
                <w:lang w:val="en-US"/>
              </w:rPr>
              <w:t>՝</w:t>
            </w:r>
            <w:r w:rsidR="002F6CB5" w:rsidRPr="001967BB">
              <w:rPr>
                <w:rFonts w:ascii="GHEA Grapalat" w:hAnsi="GHEA Grapalat"/>
                <w:sz w:val="22"/>
                <w:szCs w:val="22"/>
              </w:rPr>
              <w:t>&lt;&lt;Дом культуры ведийской общины&gt;&gt;</w:t>
            </w:r>
            <w:r w:rsidR="002F6CB5" w:rsidRPr="00FD17DE">
              <w:rPr>
                <w:rFonts w:ascii="Sylfaen" w:hAnsi="Sylfaen"/>
              </w:rPr>
              <w:t xml:space="preserve"> </w:t>
            </w:r>
            <w:r w:rsidR="002F6CB5">
              <w:rPr>
                <w:rFonts w:ascii="Sylfaen" w:hAnsi="Sylfaen"/>
              </w:rPr>
              <w:t>НОАК</w:t>
            </w:r>
          </w:p>
        </w:tc>
      </w:tr>
      <w:tr w:rsidR="002F3728"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3728" w:rsidRPr="00B138F3" w:rsidRDefault="002F3728" w:rsidP="002F3728">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F6CB5"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6CB5" w:rsidRPr="002F6CB5" w:rsidRDefault="002F6CB5" w:rsidP="002F6CB5">
            <w:pPr>
              <w:rPr>
                <w:rFonts w:ascii="Sylfaen" w:hAnsi="Sylfaen"/>
                <w:lang w:val="en-US"/>
              </w:rPr>
            </w:pPr>
            <w:r>
              <w:rPr>
                <w:rFonts w:ascii="GHEA Grapalat" w:hAnsi="GHEA Grapalat"/>
              </w:rPr>
              <w:t xml:space="preserve">      </w:t>
            </w: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Pr>
                <w:rFonts w:ascii="Sylfaen" w:hAnsi="Sylfaen"/>
                <w:lang w:val="en-US"/>
              </w:rPr>
              <w:t>04104767</w:t>
            </w:r>
          </w:p>
        </w:tc>
      </w:tr>
      <w:tr w:rsidR="002F6CB5"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6CB5" w:rsidRPr="002F6CB5" w:rsidRDefault="002F6CB5" w:rsidP="002F6CB5">
            <w:pPr>
              <w:pStyle w:val="HTML"/>
              <w:shd w:val="clear" w:color="auto" w:fill="F8F9FA"/>
              <w:spacing w:line="540" w:lineRule="atLeast"/>
              <w:rPr>
                <w:rFonts w:ascii="inherit" w:hAnsi="inherit" w:cs="Courier New"/>
                <w:color w:val="1F1F1F"/>
                <w:sz w:val="24"/>
                <w:szCs w:val="24"/>
                <w:lang w:bidi="ar-SA"/>
              </w:rPr>
            </w:pPr>
            <w:r>
              <w:rPr>
                <w:rFonts w:ascii="GHEA Grapalat" w:hAnsi="GHEA Grapalat"/>
              </w:rPr>
              <w:t xml:space="preserve">       </w:t>
            </w: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Style w:val="30"/>
                <w:rFonts w:ascii="inherit" w:hAnsi="inherit"/>
                <w:color w:val="1F1F1F"/>
                <w:sz w:val="42"/>
                <w:szCs w:val="42"/>
              </w:rPr>
              <w:t xml:space="preserve"> </w:t>
            </w:r>
            <w:r w:rsidRPr="002F6CB5">
              <w:rPr>
                <w:rFonts w:ascii="inherit" w:hAnsi="inherit" w:cs="Courier New"/>
                <w:color w:val="1F1F1F"/>
                <w:sz w:val="24"/>
                <w:szCs w:val="24"/>
                <w:lang w:bidi="ar-SA"/>
              </w:rPr>
              <w:t>ЗАО «Ардшинбанк» ул. Веди</w:t>
            </w:r>
          </w:p>
        </w:tc>
      </w:tr>
      <w:tr w:rsidR="002F6CB5"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F6CB5" w:rsidRPr="00EF111E" w:rsidRDefault="002F6CB5" w:rsidP="002F6CB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Sylfaen" w:hAnsi="Sylfaen"/>
                <w:lang w:val="en-US"/>
              </w:rPr>
              <w:t>2477600295190010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lastRenderedPageBreak/>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lastRenderedPageBreak/>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356D2F">
        <w:rPr>
          <w:rFonts w:ascii="Sylfaen" w:hAnsi="Sylfaen"/>
          <w:sz w:val="24"/>
          <w:szCs w:val="24"/>
        </w:rPr>
        <w:t xml:space="preserve">VHMT-GHAPDzB-25/01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1"/>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w:t>
      </w:r>
      <w:r w:rsidRPr="00B138F3">
        <w:rPr>
          <w:rFonts w:ascii="GHEA Grapalat" w:hAnsi="GHEA Grapalat"/>
        </w:rPr>
        <w:lastRenderedPageBreak/>
        <w:t>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3"/>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4"/>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w:t>
      </w:r>
      <w:r w:rsidRPr="00B138F3">
        <w:rPr>
          <w:rFonts w:ascii="GHEA Grapalat" w:hAnsi="GHEA Grapalat"/>
        </w:rPr>
        <w:lastRenderedPageBreak/>
        <w:t>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5"/>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6"/>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7"/>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28"/>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w:t>
      </w:r>
      <w:r w:rsidRPr="00B138F3">
        <w:rPr>
          <w:rFonts w:ascii="GHEA Grapalat" w:hAnsi="GHEA Grapalat"/>
        </w:rPr>
        <w:lastRenderedPageBreak/>
        <w:t>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2F3728" w:rsidRPr="002F3728" w:rsidRDefault="002F3728" w:rsidP="00F50287">
            <w:pPr>
              <w:widowControl w:val="0"/>
              <w:spacing w:after="160"/>
              <w:jc w:val="center"/>
              <w:rPr>
                <w:rFonts w:ascii="GHEA Grapalat" w:hAnsi="GHEA Grapalat"/>
              </w:rPr>
            </w:pPr>
            <w:r w:rsidRPr="002F3728">
              <w:rPr>
                <w:rFonts w:ascii="GHEA Grapalat" w:hAnsi="GHEA Grapalat"/>
              </w:rPr>
              <w:t>____________</w:t>
            </w:r>
          </w:p>
          <w:p w:rsidR="002F3728" w:rsidRPr="002F3728" w:rsidRDefault="002F3728" w:rsidP="002F3728">
            <w:pPr>
              <w:widowControl w:val="0"/>
              <w:spacing w:after="160"/>
              <w:jc w:val="center"/>
              <w:rPr>
                <w:rFonts w:ascii="GHEA Grapalat" w:hAnsi="GHEA Grapalat"/>
                <w:sz w:val="16"/>
                <w:szCs w:val="16"/>
              </w:rPr>
            </w:pPr>
            <w:r w:rsidRPr="002F3728">
              <w:rPr>
                <w:rFonts w:ascii="GHEA Grapalat" w:hAnsi="GHEA Grapalat"/>
                <w:sz w:val="16"/>
                <w:szCs w:val="16"/>
              </w:rPr>
              <w:t>/подпись/</w:t>
            </w:r>
          </w:p>
          <w:p w:rsidR="00E12B8D" w:rsidRPr="00B138F3" w:rsidRDefault="002F3728" w:rsidP="002F3728">
            <w:pPr>
              <w:widowControl w:val="0"/>
              <w:spacing w:after="160"/>
              <w:jc w:val="center"/>
              <w:rPr>
                <w:rFonts w:ascii="GHEA Grapalat" w:hAnsi="GHEA Grapalat"/>
              </w:rPr>
            </w:pPr>
            <w:r w:rsidRPr="002F3728">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F6350C" w:rsidRDefault="00F6350C" w:rsidP="002C3F4E">
      <w:pPr>
        <w:widowControl w:val="0"/>
        <w:spacing w:after="160"/>
        <w:ind w:left="11328" w:firstLine="708"/>
        <w:jc w:val="center"/>
        <w:rPr>
          <w:rFonts w:ascii="GHEA Grapalat" w:hAnsi="GHEA Grapalat"/>
          <w:i/>
        </w:rPr>
      </w:pPr>
    </w:p>
    <w:p w:rsidR="008F2AFA" w:rsidRDefault="008F2AFA" w:rsidP="002C3F4E">
      <w:pPr>
        <w:widowControl w:val="0"/>
        <w:spacing w:after="160"/>
        <w:ind w:left="11328" w:firstLine="708"/>
        <w:jc w:val="center"/>
        <w:rPr>
          <w:rFonts w:ascii="GHEA Grapalat" w:hAnsi="GHEA Grapalat"/>
          <w:i/>
        </w:rPr>
      </w:pPr>
    </w:p>
    <w:p w:rsidR="008F2AFA" w:rsidRDefault="008F2AFA" w:rsidP="002C3F4E">
      <w:pPr>
        <w:widowControl w:val="0"/>
        <w:spacing w:after="160"/>
        <w:ind w:left="11328" w:firstLine="708"/>
        <w:jc w:val="center"/>
        <w:rPr>
          <w:rFonts w:ascii="GHEA Grapalat" w:hAnsi="GHEA Grapalat"/>
          <w:i/>
        </w:rPr>
      </w:pPr>
    </w:p>
    <w:p w:rsidR="008F2AFA" w:rsidRDefault="008F2AFA" w:rsidP="002C3F4E">
      <w:pPr>
        <w:widowControl w:val="0"/>
        <w:spacing w:after="160"/>
        <w:ind w:left="11328" w:firstLine="708"/>
        <w:jc w:val="center"/>
        <w:rPr>
          <w:rFonts w:ascii="GHEA Grapalat" w:hAnsi="GHEA Grapalat"/>
          <w:i/>
        </w:rPr>
      </w:pPr>
    </w:p>
    <w:p w:rsidR="00F6350C" w:rsidRDefault="00F6350C" w:rsidP="002C3F4E">
      <w:pPr>
        <w:widowControl w:val="0"/>
        <w:spacing w:after="160"/>
        <w:ind w:left="11328" w:firstLine="708"/>
        <w:jc w:val="center"/>
        <w:rPr>
          <w:rFonts w:ascii="GHEA Grapalat" w:hAnsi="GHEA Grapalat"/>
          <w:i/>
        </w:rPr>
      </w:pPr>
    </w:p>
    <w:p w:rsidR="002F6CB5" w:rsidRDefault="002F6CB5" w:rsidP="002C3F4E">
      <w:pPr>
        <w:widowControl w:val="0"/>
        <w:spacing w:after="160"/>
        <w:ind w:left="11328" w:firstLine="708"/>
        <w:jc w:val="center"/>
        <w:rPr>
          <w:rFonts w:ascii="GHEA Grapalat" w:hAnsi="GHEA Grapalat"/>
          <w:i/>
        </w:rPr>
      </w:pPr>
    </w:p>
    <w:p w:rsidR="00E12B8D" w:rsidRDefault="00E12B8D" w:rsidP="002F6CB5">
      <w:pPr>
        <w:widowControl w:val="0"/>
        <w:spacing w:after="160"/>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1D06FB">
      <w:pPr>
        <w:ind w:left="-142" w:firstLine="142"/>
        <w:jc w:val="right"/>
        <w:rPr>
          <w:rFonts w:ascii="GHEA Grapalat" w:hAnsi="GHEA Grapalat"/>
          <w:i/>
          <w:sz w:val="18"/>
          <w:lang w:val="hy-AM"/>
        </w:rPr>
      </w:pPr>
      <w:r w:rsidRPr="00A71D81">
        <w:rPr>
          <w:rFonts w:ascii="GHEA Grapalat" w:hAnsi="GHEA Grapalat"/>
          <w:i/>
          <w:sz w:val="18"/>
          <w:lang w:val="hy-AM"/>
        </w:rPr>
        <w:t xml:space="preserve"> </w:t>
      </w:r>
      <w:r w:rsidR="00356D2F">
        <w:rPr>
          <w:rFonts w:ascii="Sylfaen" w:hAnsi="Sylfaen"/>
          <w:i/>
        </w:rPr>
        <w:t xml:space="preserve">VHMT-GHAPDzB-25/01   </w:t>
      </w: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052B85"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7941A0" w:rsidRPr="008F2AFA" w:rsidRDefault="007941A0" w:rsidP="007941A0">
      <w:pPr>
        <w:jc w:val="center"/>
        <w:rPr>
          <w:rFonts w:ascii="GHEA Grapalat" w:hAnsi="GHEA Grapalat"/>
          <w:sz w:val="14"/>
          <w:szCs w:val="14"/>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t xml:space="preserve"> </w:t>
      </w:r>
      <w:r>
        <w:rPr>
          <w:rFonts w:ascii="GHEA Grapalat" w:hAnsi="GHEA Grapalat"/>
          <w:sz w:val="14"/>
          <w:szCs w:val="14"/>
          <w:lang w:val="hy-AM"/>
        </w:rPr>
        <w:t>АМД</w:t>
      </w:r>
    </w:p>
    <w:tbl>
      <w:tblPr>
        <w:tblpPr w:leftFromText="180" w:rightFromText="180" w:vertAnchor="text" w:tblpXSpec="center" w:tblpY="1"/>
        <w:tblOverlap w:val="never"/>
        <w:tblW w:w="16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247"/>
        <w:gridCol w:w="1446"/>
        <w:gridCol w:w="5387"/>
        <w:gridCol w:w="963"/>
        <w:gridCol w:w="851"/>
        <w:gridCol w:w="850"/>
        <w:gridCol w:w="1117"/>
        <w:gridCol w:w="1322"/>
        <w:gridCol w:w="1276"/>
        <w:gridCol w:w="992"/>
      </w:tblGrid>
      <w:tr w:rsidR="007941A0" w:rsidRPr="00362D9A" w:rsidTr="0023627D">
        <w:tc>
          <w:tcPr>
            <w:tcW w:w="16155" w:type="dxa"/>
            <w:gridSpan w:val="11"/>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Продукт:</w:t>
            </w:r>
          </w:p>
        </w:tc>
      </w:tr>
      <w:tr w:rsidR="007941A0" w:rsidRPr="00362D9A" w:rsidTr="00BB35E3">
        <w:trPr>
          <w:trHeight w:val="219"/>
        </w:trPr>
        <w:tc>
          <w:tcPr>
            <w:tcW w:w="704"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номер дозы в приглашении</w:t>
            </w:r>
          </w:p>
        </w:tc>
        <w:tc>
          <w:tcPr>
            <w:tcW w:w="1247"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имя</w:t>
            </w:r>
          </w:p>
        </w:tc>
        <w:tc>
          <w:tcPr>
            <w:tcW w:w="1446"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товарный знак, знак и наименование производителя</w:t>
            </w:r>
          </w:p>
        </w:tc>
        <w:tc>
          <w:tcPr>
            <w:tcW w:w="5387"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техническая спецификация</w:t>
            </w:r>
          </w:p>
        </w:tc>
        <w:tc>
          <w:tcPr>
            <w:tcW w:w="963"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единица измерения</w:t>
            </w:r>
          </w:p>
        </w:tc>
        <w:tc>
          <w:tcPr>
            <w:tcW w:w="851"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цена за единицу/ драм</w:t>
            </w:r>
          </w:p>
        </w:tc>
        <w:tc>
          <w:tcPr>
            <w:tcW w:w="850"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общая стоимость/ драм</w:t>
            </w:r>
          </w:p>
        </w:tc>
        <w:tc>
          <w:tcPr>
            <w:tcW w:w="1117" w:type="dxa"/>
            <w:vMerge w:val="restart"/>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Общая сумма</w:t>
            </w:r>
          </w:p>
        </w:tc>
        <w:tc>
          <w:tcPr>
            <w:tcW w:w="3590" w:type="dxa"/>
            <w:gridSpan w:val="3"/>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предложения</w:t>
            </w:r>
          </w:p>
        </w:tc>
      </w:tr>
      <w:tr w:rsidR="007941A0" w:rsidRPr="00362D9A" w:rsidTr="00BB35E3">
        <w:trPr>
          <w:trHeight w:val="1895"/>
        </w:trPr>
        <w:tc>
          <w:tcPr>
            <w:tcW w:w="704" w:type="dxa"/>
            <w:vMerge/>
            <w:vAlign w:val="center"/>
          </w:tcPr>
          <w:p w:rsidR="007941A0" w:rsidRPr="00362D9A" w:rsidRDefault="007941A0" w:rsidP="0023627D">
            <w:pPr>
              <w:jc w:val="center"/>
              <w:rPr>
                <w:rFonts w:ascii="GHEA Grapalat" w:hAnsi="GHEA Grapalat"/>
                <w:sz w:val="14"/>
                <w:szCs w:val="14"/>
              </w:rPr>
            </w:pPr>
          </w:p>
        </w:tc>
        <w:tc>
          <w:tcPr>
            <w:tcW w:w="1247" w:type="dxa"/>
            <w:vMerge/>
            <w:vAlign w:val="center"/>
          </w:tcPr>
          <w:p w:rsidR="007941A0" w:rsidRPr="00362D9A" w:rsidRDefault="007941A0" w:rsidP="0023627D">
            <w:pPr>
              <w:jc w:val="center"/>
              <w:rPr>
                <w:rFonts w:ascii="GHEA Grapalat" w:hAnsi="GHEA Grapalat"/>
                <w:sz w:val="14"/>
                <w:szCs w:val="14"/>
              </w:rPr>
            </w:pPr>
          </w:p>
        </w:tc>
        <w:tc>
          <w:tcPr>
            <w:tcW w:w="1446" w:type="dxa"/>
            <w:vMerge/>
            <w:vAlign w:val="center"/>
          </w:tcPr>
          <w:p w:rsidR="007941A0" w:rsidRPr="00362D9A" w:rsidRDefault="007941A0" w:rsidP="0023627D">
            <w:pPr>
              <w:jc w:val="center"/>
              <w:rPr>
                <w:rFonts w:ascii="GHEA Grapalat" w:hAnsi="GHEA Grapalat"/>
                <w:sz w:val="14"/>
                <w:szCs w:val="14"/>
              </w:rPr>
            </w:pPr>
          </w:p>
        </w:tc>
        <w:tc>
          <w:tcPr>
            <w:tcW w:w="5387" w:type="dxa"/>
            <w:vMerge/>
            <w:vAlign w:val="center"/>
          </w:tcPr>
          <w:p w:rsidR="007941A0" w:rsidRPr="00362D9A" w:rsidRDefault="007941A0" w:rsidP="0023627D">
            <w:pPr>
              <w:jc w:val="center"/>
              <w:rPr>
                <w:rFonts w:ascii="GHEA Grapalat" w:hAnsi="GHEA Grapalat"/>
                <w:sz w:val="14"/>
                <w:szCs w:val="14"/>
              </w:rPr>
            </w:pPr>
          </w:p>
        </w:tc>
        <w:tc>
          <w:tcPr>
            <w:tcW w:w="963" w:type="dxa"/>
            <w:vMerge/>
            <w:vAlign w:val="center"/>
          </w:tcPr>
          <w:p w:rsidR="007941A0" w:rsidRPr="00362D9A" w:rsidRDefault="007941A0" w:rsidP="0023627D">
            <w:pPr>
              <w:jc w:val="center"/>
              <w:rPr>
                <w:rFonts w:ascii="GHEA Grapalat" w:hAnsi="GHEA Grapalat"/>
                <w:sz w:val="14"/>
                <w:szCs w:val="14"/>
              </w:rPr>
            </w:pPr>
          </w:p>
        </w:tc>
        <w:tc>
          <w:tcPr>
            <w:tcW w:w="851" w:type="dxa"/>
            <w:vMerge/>
            <w:vAlign w:val="center"/>
          </w:tcPr>
          <w:p w:rsidR="007941A0" w:rsidRPr="00362D9A" w:rsidRDefault="007941A0" w:rsidP="0023627D">
            <w:pPr>
              <w:jc w:val="center"/>
              <w:rPr>
                <w:rFonts w:ascii="GHEA Grapalat" w:hAnsi="GHEA Grapalat"/>
                <w:sz w:val="14"/>
                <w:szCs w:val="14"/>
              </w:rPr>
            </w:pPr>
          </w:p>
        </w:tc>
        <w:tc>
          <w:tcPr>
            <w:tcW w:w="850" w:type="dxa"/>
            <w:vMerge/>
            <w:vAlign w:val="center"/>
          </w:tcPr>
          <w:p w:rsidR="007941A0" w:rsidRPr="00362D9A" w:rsidRDefault="007941A0" w:rsidP="0023627D">
            <w:pPr>
              <w:jc w:val="center"/>
              <w:rPr>
                <w:rFonts w:ascii="GHEA Grapalat" w:hAnsi="GHEA Grapalat"/>
                <w:sz w:val="14"/>
                <w:szCs w:val="14"/>
              </w:rPr>
            </w:pPr>
          </w:p>
        </w:tc>
        <w:tc>
          <w:tcPr>
            <w:tcW w:w="1117" w:type="dxa"/>
            <w:vMerge/>
            <w:vAlign w:val="center"/>
          </w:tcPr>
          <w:p w:rsidR="007941A0" w:rsidRPr="00362D9A" w:rsidRDefault="007941A0" w:rsidP="0023627D">
            <w:pPr>
              <w:jc w:val="center"/>
              <w:rPr>
                <w:rFonts w:ascii="GHEA Grapalat" w:hAnsi="GHEA Grapalat"/>
                <w:sz w:val="14"/>
                <w:szCs w:val="14"/>
              </w:rPr>
            </w:pPr>
          </w:p>
        </w:tc>
        <w:tc>
          <w:tcPr>
            <w:tcW w:w="1322" w:type="dxa"/>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адрес</w:t>
            </w:r>
          </w:p>
        </w:tc>
        <w:tc>
          <w:tcPr>
            <w:tcW w:w="1276" w:type="dxa"/>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количество предметов</w:t>
            </w:r>
          </w:p>
        </w:tc>
        <w:tc>
          <w:tcPr>
            <w:tcW w:w="992" w:type="dxa"/>
            <w:vAlign w:val="center"/>
          </w:tcPr>
          <w:p w:rsidR="007941A0" w:rsidRPr="00362D9A" w:rsidRDefault="007941A0" w:rsidP="0023627D">
            <w:pPr>
              <w:jc w:val="center"/>
              <w:rPr>
                <w:rFonts w:ascii="GHEA Grapalat" w:hAnsi="GHEA Grapalat"/>
                <w:sz w:val="14"/>
                <w:szCs w:val="14"/>
              </w:rPr>
            </w:pPr>
            <w:r w:rsidRPr="00362D9A">
              <w:rPr>
                <w:rFonts w:ascii="GHEA Grapalat" w:hAnsi="GHEA Grapalat"/>
                <w:sz w:val="14"/>
                <w:szCs w:val="14"/>
              </w:rPr>
              <w:t>Термин:</w:t>
            </w:r>
          </w:p>
          <w:p w:rsidR="007941A0" w:rsidRPr="00362D9A" w:rsidRDefault="007941A0" w:rsidP="0023627D">
            <w:pPr>
              <w:jc w:val="center"/>
              <w:rPr>
                <w:rFonts w:ascii="GHEA Grapalat" w:hAnsi="GHEA Grapalat"/>
                <w:sz w:val="14"/>
                <w:szCs w:val="14"/>
              </w:rPr>
            </w:pPr>
          </w:p>
        </w:tc>
      </w:tr>
      <w:tr w:rsidR="00E24B1D" w:rsidRPr="005C1660" w:rsidTr="00BB35E3">
        <w:trPr>
          <w:trHeight w:val="246"/>
        </w:trPr>
        <w:tc>
          <w:tcPr>
            <w:tcW w:w="704" w:type="dxa"/>
            <w:vAlign w:val="center"/>
          </w:tcPr>
          <w:p w:rsidR="00E24B1D" w:rsidRPr="00557BB0" w:rsidRDefault="001D06FB" w:rsidP="00E24B1D">
            <w:pPr>
              <w:pStyle w:val="23"/>
              <w:spacing w:line="240" w:lineRule="auto"/>
              <w:ind w:firstLine="0"/>
              <w:jc w:val="center"/>
              <w:rPr>
                <w:rFonts w:ascii="Sylfaen" w:hAnsi="Sylfaen"/>
                <w:sz w:val="22"/>
                <w:szCs w:val="22"/>
              </w:rPr>
            </w:pPr>
            <w:r>
              <w:rPr>
                <w:rFonts w:ascii="Sylfaen" w:hAnsi="Sylfaen"/>
                <w:sz w:val="22"/>
                <w:szCs w:val="22"/>
              </w:rPr>
              <w:t>1</w:t>
            </w:r>
          </w:p>
        </w:tc>
        <w:tc>
          <w:tcPr>
            <w:tcW w:w="1247" w:type="dxa"/>
          </w:tcPr>
          <w:p w:rsidR="00E24B1D" w:rsidRPr="00BB35E3" w:rsidRDefault="00613661" w:rsidP="00E24B1D">
            <w:pPr>
              <w:rPr>
                <w:color w:val="FF0000"/>
                <w:sz w:val="22"/>
                <w:szCs w:val="22"/>
              </w:rPr>
            </w:pPr>
            <w:r>
              <w:rPr>
                <w:rFonts w:ascii="GHEA Grapalat" w:hAnsi="GHEA Grapalat"/>
                <w:sz w:val="18"/>
              </w:rPr>
              <w:t>09411400</w:t>
            </w:r>
          </w:p>
        </w:tc>
        <w:tc>
          <w:tcPr>
            <w:tcW w:w="1446" w:type="dxa"/>
          </w:tcPr>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1F1F1F"/>
                <w:lang w:bidi="ar-SA"/>
              </w:rPr>
            </w:pPr>
            <w:r w:rsidRPr="00BB35E3">
              <w:rPr>
                <w:rFonts w:ascii="inherit" w:hAnsi="inherit" w:cs="Courier New"/>
                <w:color w:val="1F1F1F"/>
                <w:lang w:bidi="ar-SA"/>
              </w:rPr>
              <w:t>жидкий газ пропан</w:t>
            </w:r>
          </w:p>
          <w:p w:rsidR="00E24B1D" w:rsidRPr="00BB35E3" w:rsidRDefault="00E24B1D" w:rsidP="00E24B1D">
            <w:pPr>
              <w:rPr>
                <w:color w:val="FF0000"/>
                <w:sz w:val="22"/>
                <w:szCs w:val="22"/>
              </w:rPr>
            </w:pPr>
          </w:p>
        </w:tc>
        <w:tc>
          <w:tcPr>
            <w:tcW w:w="5387" w:type="dxa"/>
            <w:vAlign w:val="bottom"/>
          </w:tcPr>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Газообразный пропан в жидкой форме предназначен для использования в качестве топлива.</w:t>
            </w:r>
          </w:p>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Пропан – еще одно альтернативное топливо для автомобильных двигателей внутреннего сгорания.</w:t>
            </w:r>
          </w:p>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 xml:space="preserve"> ибо основные компоненты - пропан, бутан и т.д., остальные компоненты - изобутан, пропилен</w:t>
            </w:r>
          </w:p>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 Этан, Этилен и другие углеводы. Стандарт ГОСТ 20448-90. Газоснабжение должно быть осуществлено.</w:t>
            </w:r>
          </w:p>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 xml:space="preserve"> с купоном.</w:t>
            </w:r>
          </w:p>
          <w:p w:rsidR="00BB35E3" w:rsidRPr="00BB35E3" w:rsidRDefault="00BB35E3" w:rsidP="00BB35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1F1F1F"/>
                <w:lang w:bidi="ar-SA"/>
              </w:rPr>
            </w:pPr>
            <w:r w:rsidRPr="00BB35E3">
              <w:rPr>
                <w:rFonts w:ascii="inherit" w:hAnsi="inherit" w:cs="Courier New"/>
                <w:color w:val="1F1F1F"/>
                <w:lang w:bidi="ar-SA"/>
              </w:rPr>
              <w:t>Талоны будут обслуживаться на заправочных станциях города Еревана и соседних областей.</w:t>
            </w:r>
          </w:p>
          <w:p w:rsidR="00E24B1D" w:rsidRPr="00BB35E3" w:rsidRDefault="00E24B1D" w:rsidP="00E24B1D">
            <w:pPr>
              <w:jc w:val="center"/>
              <w:rPr>
                <w:rFonts w:ascii="GHEA Grapalat" w:hAnsi="GHEA Grapalat" w:cs="Calibri"/>
                <w:color w:val="FF0000"/>
                <w:sz w:val="22"/>
                <w:szCs w:val="22"/>
              </w:rPr>
            </w:pPr>
          </w:p>
        </w:tc>
        <w:tc>
          <w:tcPr>
            <w:tcW w:w="963" w:type="dxa"/>
          </w:tcPr>
          <w:p w:rsidR="00E24B1D" w:rsidRPr="007518FA" w:rsidRDefault="00BB35E3" w:rsidP="00E24B1D">
            <w:pPr>
              <w:widowControl w:val="0"/>
              <w:jc w:val="center"/>
              <w:rPr>
                <w:sz w:val="22"/>
                <w:szCs w:val="22"/>
              </w:rPr>
            </w:pPr>
            <w:r w:rsidRPr="007518FA">
              <w:rPr>
                <w:rFonts w:ascii="GHEA Grapalat" w:hAnsi="GHEA Grapalat" w:cs="Arial"/>
                <w:sz w:val="22"/>
                <w:szCs w:val="22"/>
              </w:rPr>
              <w:t>л</w:t>
            </w:r>
          </w:p>
        </w:tc>
        <w:tc>
          <w:tcPr>
            <w:tcW w:w="851" w:type="dxa"/>
            <w:tcBorders>
              <w:top w:val="nil"/>
              <w:left w:val="single" w:sz="4" w:space="0" w:color="auto"/>
              <w:bottom w:val="single" w:sz="4" w:space="0" w:color="auto"/>
              <w:right w:val="single" w:sz="4" w:space="0" w:color="auto"/>
            </w:tcBorders>
            <w:shd w:val="clear" w:color="auto" w:fill="auto"/>
            <w:vAlign w:val="center"/>
          </w:tcPr>
          <w:p w:rsidR="00E24B1D" w:rsidRPr="00356D2F" w:rsidRDefault="00356D2F" w:rsidP="00E24B1D">
            <w:pPr>
              <w:rPr>
                <w:rFonts w:ascii="GHEA Grapalat" w:hAnsi="GHEA Grapalat"/>
                <w:sz w:val="22"/>
                <w:szCs w:val="22"/>
                <w:lang w:val="en-US"/>
              </w:rPr>
            </w:pPr>
            <w:r>
              <w:rPr>
                <w:rFonts w:ascii="GHEA Grapalat" w:hAnsi="GHEA Grapalat"/>
                <w:sz w:val="22"/>
                <w:szCs w:val="22"/>
                <w:lang w:val="en-US"/>
              </w:rPr>
              <w:t>5500</w:t>
            </w:r>
          </w:p>
        </w:tc>
        <w:tc>
          <w:tcPr>
            <w:tcW w:w="850" w:type="dxa"/>
            <w:tcBorders>
              <w:top w:val="nil"/>
              <w:left w:val="single" w:sz="4" w:space="0" w:color="auto"/>
              <w:bottom w:val="single" w:sz="4" w:space="0" w:color="auto"/>
              <w:right w:val="single" w:sz="4" w:space="0" w:color="auto"/>
            </w:tcBorders>
            <w:shd w:val="clear" w:color="auto" w:fill="auto"/>
            <w:vAlign w:val="center"/>
          </w:tcPr>
          <w:p w:rsidR="00E24B1D" w:rsidRPr="007518FA" w:rsidRDefault="00B4190C" w:rsidP="00E24B1D">
            <w:pPr>
              <w:jc w:val="center"/>
              <w:rPr>
                <w:rFonts w:ascii="GHEA Grapalat" w:hAnsi="GHEA Grapalat" w:cs="Calibri"/>
                <w:sz w:val="22"/>
                <w:szCs w:val="22"/>
              </w:rPr>
            </w:pPr>
            <w:r>
              <w:rPr>
                <w:rFonts w:ascii="GHEA Grapalat" w:hAnsi="GHEA Grapalat" w:cs="Calibri"/>
                <w:sz w:val="22"/>
                <w:szCs w:val="22"/>
              </w:rPr>
              <w:t>200</w:t>
            </w:r>
          </w:p>
        </w:tc>
        <w:tc>
          <w:tcPr>
            <w:tcW w:w="1117" w:type="dxa"/>
            <w:tcBorders>
              <w:top w:val="nil"/>
              <w:left w:val="single" w:sz="4" w:space="0" w:color="auto"/>
              <w:bottom w:val="single" w:sz="4" w:space="0" w:color="auto"/>
              <w:right w:val="single" w:sz="4" w:space="0" w:color="auto"/>
            </w:tcBorders>
            <w:shd w:val="clear" w:color="auto" w:fill="auto"/>
            <w:vAlign w:val="center"/>
          </w:tcPr>
          <w:p w:rsidR="00E24B1D" w:rsidRPr="00356D2F" w:rsidRDefault="00356D2F" w:rsidP="00E24B1D">
            <w:pPr>
              <w:rPr>
                <w:rFonts w:ascii="GHEA Grapalat" w:hAnsi="GHEA Grapalat" w:cs="Calibri"/>
                <w:sz w:val="22"/>
                <w:szCs w:val="22"/>
                <w:lang w:val="en-US"/>
              </w:rPr>
            </w:pPr>
            <w:r>
              <w:rPr>
                <w:rFonts w:ascii="GHEA Grapalat" w:hAnsi="GHEA Grapalat" w:cs="Calibri"/>
                <w:sz w:val="22"/>
                <w:szCs w:val="22"/>
                <w:lang w:val="en-US"/>
              </w:rPr>
              <w:t>1100000</w:t>
            </w:r>
          </w:p>
        </w:tc>
        <w:tc>
          <w:tcPr>
            <w:tcW w:w="1322" w:type="dxa"/>
          </w:tcPr>
          <w:p w:rsidR="00E24B1D" w:rsidRPr="007518FA" w:rsidRDefault="00E24B1D" w:rsidP="00E24B1D">
            <w:pPr>
              <w:rPr>
                <w:sz w:val="22"/>
                <w:szCs w:val="22"/>
              </w:rPr>
            </w:pPr>
            <w:r w:rsidRPr="007518FA">
              <w:rPr>
                <w:sz w:val="22"/>
                <w:szCs w:val="22"/>
              </w:rPr>
              <w:t>Покр Веди  , М. Ованнисян 24</w:t>
            </w:r>
          </w:p>
        </w:tc>
        <w:tc>
          <w:tcPr>
            <w:tcW w:w="1276" w:type="dxa"/>
            <w:vAlign w:val="center"/>
          </w:tcPr>
          <w:p w:rsidR="00E24B1D" w:rsidRPr="007518FA" w:rsidRDefault="00E24B1D" w:rsidP="00E24B1D">
            <w:pPr>
              <w:jc w:val="center"/>
              <w:rPr>
                <w:rFonts w:ascii="GHEA Grapalat" w:hAnsi="GHEA Grapalat" w:cs="Calibri"/>
                <w:sz w:val="22"/>
                <w:szCs w:val="22"/>
                <w:lang w:val="hy-AM"/>
              </w:rPr>
            </w:pPr>
            <w:r w:rsidRPr="007518FA">
              <w:rPr>
                <w:rFonts w:ascii="GHEA Grapalat" w:hAnsi="GHEA Grapalat" w:cs="Calibri"/>
                <w:sz w:val="22"/>
                <w:szCs w:val="22"/>
                <w:lang w:val="hy-AM"/>
              </w:rPr>
              <w:t>По порядку</w:t>
            </w:r>
          </w:p>
        </w:tc>
        <w:tc>
          <w:tcPr>
            <w:tcW w:w="992" w:type="dxa"/>
            <w:vAlign w:val="center"/>
          </w:tcPr>
          <w:p w:rsidR="00E24B1D" w:rsidRPr="007518FA" w:rsidRDefault="00E24B1D" w:rsidP="00597B3D">
            <w:pPr>
              <w:rPr>
                <w:rFonts w:ascii="GHEA Grapalat" w:hAnsi="GHEA Grapalat" w:cs="Sylfaen"/>
                <w:sz w:val="22"/>
                <w:szCs w:val="22"/>
                <w:lang w:val="hy-AM"/>
              </w:rPr>
            </w:pPr>
            <w:r w:rsidRPr="007518FA">
              <w:rPr>
                <w:rFonts w:ascii="GHEA Grapalat" w:hAnsi="GHEA Grapalat" w:cs="Sylfaen"/>
                <w:sz w:val="22"/>
                <w:szCs w:val="22"/>
                <w:lang w:val="hy-AM"/>
              </w:rPr>
              <w:t>С даты</w:t>
            </w:r>
            <w:r w:rsidR="00356D2F">
              <w:rPr>
                <w:rFonts w:ascii="GHEA Grapalat" w:hAnsi="GHEA Grapalat" w:cs="Sylfaen"/>
                <w:sz w:val="22"/>
                <w:szCs w:val="22"/>
                <w:lang w:val="hy-AM"/>
              </w:rPr>
              <w:t xml:space="preserve"> вступления договора в силу до 31</w:t>
            </w:r>
            <w:r w:rsidRPr="007518FA">
              <w:rPr>
                <w:rFonts w:ascii="GHEA Grapalat" w:hAnsi="GHEA Grapalat" w:cs="Sylfaen"/>
                <w:sz w:val="22"/>
                <w:szCs w:val="22"/>
                <w:lang w:val="hy-AM"/>
              </w:rPr>
              <w:t>.</w:t>
            </w:r>
            <w:r w:rsidR="00356D2F" w:rsidRPr="00356D2F">
              <w:rPr>
                <w:rFonts w:ascii="GHEA Grapalat" w:hAnsi="GHEA Grapalat" w:cs="Sylfaen"/>
                <w:sz w:val="22"/>
                <w:szCs w:val="22"/>
              </w:rPr>
              <w:t>03</w:t>
            </w:r>
            <w:r w:rsidR="00356D2F">
              <w:rPr>
                <w:rFonts w:ascii="GHEA Grapalat" w:hAnsi="GHEA Grapalat" w:cs="Sylfaen"/>
                <w:sz w:val="22"/>
                <w:szCs w:val="22"/>
                <w:lang w:val="hy-AM"/>
              </w:rPr>
              <w:t>.2025</w:t>
            </w:r>
            <w:r w:rsidRPr="007518FA">
              <w:rPr>
                <w:rFonts w:ascii="GHEA Grapalat" w:hAnsi="GHEA Grapalat" w:cs="Sylfaen"/>
                <w:sz w:val="22"/>
                <w:szCs w:val="22"/>
                <w:lang w:val="hy-AM"/>
              </w:rPr>
              <w:t xml:space="preserve"> г.</w:t>
            </w:r>
          </w:p>
        </w:tc>
      </w:tr>
    </w:tbl>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lastRenderedPageBreak/>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2F25A9" w:rsidRDefault="007941A0" w:rsidP="002F25A9">
      <w:pPr>
        <w:widowControl w:val="0"/>
        <w:spacing w:after="160"/>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2F25A9">
        <w:trPr>
          <w:trHeight w:val="80"/>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E12B8D" w:rsidRPr="00B138F3" w:rsidRDefault="00F50287" w:rsidP="00F271B8">
            <w:pPr>
              <w:rPr>
                <w:rFonts w:ascii="GHEA Grapalat" w:hAnsi="GHEA Grapalat"/>
              </w:rPr>
            </w:pPr>
            <w:r w:rsidRPr="00383F64">
              <w:t xml:space="preserve">      </w:t>
            </w:r>
            <w:r>
              <w:t xml:space="preserve">       </w:t>
            </w:r>
            <w:r w:rsidR="002F25A9" w:rsidRPr="002F3728">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1D06FB" w:rsidRDefault="00E12B8D" w:rsidP="00E12B8D">
      <w:pPr>
        <w:widowControl w:val="0"/>
        <w:spacing w:after="160"/>
        <w:jc w:val="right"/>
        <w:rPr>
          <w:rFonts w:ascii="GHEA Grapalat" w:hAnsi="GHEA Grapalat"/>
        </w:rPr>
      </w:pPr>
      <w:r w:rsidRPr="00B138F3">
        <w:rPr>
          <w:rFonts w:ascii="GHEA Grapalat" w:hAnsi="GHEA Grapalat"/>
        </w:rPr>
        <w:br w:type="page"/>
      </w:r>
    </w:p>
    <w:p w:rsidR="001D06FB" w:rsidRDefault="001D06FB" w:rsidP="00E12B8D">
      <w:pPr>
        <w:widowControl w:val="0"/>
        <w:spacing w:after="160"/>
        <w:jc w:val="right"/>
        <w:rPr>
          <w:rFonts w:ascii="GHEA Grapalat" w:hAnsi="GHEA Grapalat"/>
        </w:rPr>
      </w:pPr>
    </w:p>
    <w:p w:rsidR="001D06FB" w:rsidRDefault="001D06FB" w:rsidP="00E12B8D">
      <w:pPr>
        <w:widowControl w:val="0"/>
        <w:spacing w:after="160"/>
        <w:jc w:val="right"/>
        <w:rPr>
          <w:rFonts w:ascii="GHEA Grapalat" w:hAnsi="GHEA Grapalat"/>
        </w:rPr>
      </w:pP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29"/>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969"/>
        <w:gridCol w:w="895"/>
        <w:gridCol w:w="760"/>
        <w:gridCol w:w="408"/>
        <w:gridCol w:w="921"/>
        <w:gridCol w:w="954"/>
        <w:gridCol w:w="668"/>
        <w:gridCol w:w="816"/>
        <w:gridCol w:w="536"/>
        <w:gridCol w:w="40"/>
        <w:gridCol w:w="563"/>
        <w:gridCol w:w="680"/>
        <w:gridCol w:w="795"/>
        <w:gridCol w:w="865"/>
        <w:gridCol w:w="837"/>
        <w:gridCol w:w="923"/>
        <w:gridCol w:w="841"/>
        <w:gridCol w:w="762"/>
      </w:tblGrid>
      <w:tr w:rsidR="00E12B8D" w:rsidRPr="00B138F3" w:rsidTr="001D06FB">
        <w:trPr>
          <w:trHeight w:val="305"/>
          <w:jc w:val="center"/>
        </w:trPr>
        <w:tc>
          <w:tcPr>
            <w:tcW w:w="15905" w:type="dxa"/>
            <w:gridSpan w:val="19"/>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1D06FB">
        <w:trPr>
          <w:trHeight w:val="747"/>
          <w:jc w:val="center"/>
        </w:trPr>
        <w:tc>
          <w:tcPr>
            <w:tcW w:w="1672"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69"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063" w:type="dxa"/>
            <w:gridSpan w:val="3"/>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01" w:type="dxa"/>
            <w:gridSpan w:val="14"/>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356D2F">
              <w:rPr>
                <w:rFonts w:ascii="GHEA Grapalat" w:hAnsi="GHEA Grapalat"/>
                <w:sz w:val="16"/>
                <w:szCs w:val="16"/>
              </w:rPr>
              <w:t>25</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0"/>
              <w:t>**</w:t>
            </w:r>
          </w:p>
        </w:tc>
      </w:tr>
      <w:tr w:rsidR="00F271B8" w:rsidRPr="00B138F3" w:rsidTr="001D06FB">
        <w:trPr>
          <w:trHeight w:val="594"/>
          <w:jc w:val="center"/>
        </w:trPr>
        <w:tc>
          <w:tcPr>
            <w:tcW w:w="1672" w:type="dxa"/>
            <w:vAlign w:val="center"/>
          </w:tcPr>
          <w:p w:rsidR="00F271B8" w:rsidRPr="00C6763B" w:rsidRDefault="00F271B8" w:rsidP="00F271B8">
            <w:pPr>
              <w:pStyle w:val="23"/>
              <w:spacing w:line="240" w:lineRule="auto"/>
              <w:ind w:firstLine="0"/>
              <w:jc w:val="center"/>
              <w:rPr>
                <w:rFonts w:ascii="Sylfaen" w:hAnsi="Sylfaen"/>
              </w:rPr>
            </w:pPr>
          </w:p>
        </w:tc>
        <w:tc>
          <w:tcPr>
            <w:tcW w:w="1969" w:type="dxa"/>
          </w:tcPr>
          <w:p w:rsidR="00F271B8" w:rsidRPr="003B0DE5" w:rsidRDefault="00F271B8" w:rsidP="00F271B8"/>
        </w:tc>
        <w:tc>
          <w:tcPr>
            <w:tcW w:w="2063" w:type="dxa"/>
            <w:gridSpan w:val="3"/>
            <w:vAlign w:val="center"/>
          </w:tcPr>
          <w:p w:rsidR="00F271B8" w:rsidRPr="0062086F" w:rsidRDefault="00F271B8" w:rsidP="00F271B8">
            <w:pPr>
              <w:jc w:val="center"/>
              <w:rPr>
                <w:rFonts w:ascii="GHEA Grapalat" w:hAnsi="GHEA Grapalat" w:cs="Calibri"/>
                <w:sz w:val="14"/>
                <w:szCs w:val="14"/>
              </w:rPr>
            </w:pPr>
          </w:p>
        </w:tc>
        <w:tc>
          <w:tcPr>
            <w:tcW w:w="921"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4" w:type="dxa"/>
            <w:vAlign w:val="center"/>
          </w:tcPr>
          <w:p w:rsidR="00F271B8" w:rsidRPr="00B138F3" w:rsidRDefault="00F271B8" w:rsidP="00F271B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8"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6" w:type="dxa"/>
            <w:vAlign w:val="center"/>
          </w:tcPr>
          <w:p w:rsidR="00F271B8" w:rsidRPr="00B138F3" w:rsidRDefault="00F271B8" w:rsidP="00F271B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6"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3" w:type="dxa"/>
            <w:gridSpan w:val="2"/>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0"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5"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7"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23"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1" w:type="dxa"/>
            <w:vAlign w:val="center"/>
          </w:tcPr>
          <w:p w:rsidR="00F271B8" w:rsidRPr="00B138F3" w:rsidRDefault="00F271B8" w:rsidP="00F271B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2" w:type="dxa"/>
            <w:vAlign w:val="center"/>
          </w:tcPr>
          <w:p w:rsidR="00F271B8" w:rsidRPr="002C3F4E" w:rsidRDefault="00F271B8" w:rsidP="00F271B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CD420F" w:rsidRPr="00B138F3" w:rsidTr="0034104F">
        <w:trPr>
          <w:trHeight w:val="404"/>
          <w:jc w:val="center"/>
        </w:trPr>
        <w:tc>
          <w:tcPr>
            <w:tcW w:w="1672" w:type="dxa"/>
            <w:vAlign w:val="center"/>
          </w:tcPr>
          <w:p w:rsidR="00CD420F" w:rsidRPr="00557BB0" w:rsidRDefault="00CD420F" w:rsidP="00CD420F">
            <w:pPr>
              <w:pStyle w:val="23"/>
              <w:spacing w:line="240" w:lineRule="auto"/>
              <w:ind w:firstLine="0"/>
              <w:jc w:val="center"/>
              <w:rPr>
                <w:rFonts w:ascii="Sylfaen" w:hAnsi="Sylfaen"/>
                <w:sz w:val="22"/>
                <w:szCs w:val="22"/>
              </w:rPr>
            </w:pPr>
            <w:r>
              <w:rPr>
                <w:rFonts w:ascii="Sylfaen" w:hAnsi="Sylfaen"/>
                <w:sz w:val="22"/>
                <w:szCs w:val="22"/>
              </w:rPr>
              <w:t>1</w:t>
            </w:r>
          </w:p>
        </w:tc>
        <w:tc>
          <w:tcPr>
            <w:tcW w:w="1969" w:type="dxa"/>
          </w:tcPr>
          <w:p w:rsidR="00CD420F" w:rsidRPr="00BB35E3" w:rsidRDefault="00613661" w:rsidP="00CD420F">
            <w:pPr>
              <w:rPr>
                <w:color w:val="FF0000"/>
                <w:sz w:val="22"/>
                <w:szCs w:val="22"/>
              </w:rPr>
            </w:pPr>
            <w:r>
              <w:rPr>
                <w:rFonts w:ascii="GHEA Grapalat" w:hAnsi="GHEA Grapalat"/>
                <w:sz w:val="18"/>
              </w:rPr>
              <w:t>09411400</w:t>
            </w:r>
          </w:p>
        </w:tc>
        <w:tc>
          <w:tcPr>
            <w:tcW w:w="2063" w:type="dxa"/>
            <w:gridSpan w:val="3"/>
          </w:tcPr>
          <w:p w:rsidR="00CD420F" w:rsidRPr="00BB35E3" w:rsidRDefault="00CD420F" w:rsidP="00CD420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1F1F1F"/>
                <w:lang w:bidi="ar-SA"/>
              </w:rPr>
            </w:pPr>
            <w:r w:rsidRPr="00BB35E3">
              <w:rPr>
                <w:rFonts w:ascii="inherit" w:hAnsi="inherit" w:cs="Courier New"/>
                <w:color w:val="1F1F1F"/>
                <w:lang w:bidi="ar-SA"/>
              </w:rPr>
              <w:t>жидкий газ пропан</w:t>
            </w:r>
          </w:p>
          <w:p w:rsidR="00CD420F" w:rsidRPr="00BB35E3" w:rsidRDefault="00CD420F" w:rsidP="00CD420F">
            <w:pPr>
              <w:rPr>
                <w:color w:val="FF0000"/>
                <w:sz w:val="22"/>
                <w:szCs w:val="22"/>
              </w:rPr>
            </w:pPr>
          </w:p>
        </w:tc>
        <w:tc>
          <w:tcPr>
            <w:tcW w:w="921" w:type="dxa"/>
            <w:vAlign w:val="center"/>
          </w:tcPr>
          <w:p w:rsidR="00CD420F" w:rsidRPr="00B138F3" w:rsidRDefault="00CD420F" w:rsidP="00CD420F">
            <w:pPr>
              <w:widowControl w:val="0"/>
              <w:jc w:val="center"/>
              <w:rPr>
                <w:rFonts w:ascii="GHEA Grapalat" w:hAnsi="GHEA Grapalat"/>
                <w:sz w:val="16"/>
                <w:szCs w:val="16"/>
              </w:rPr>
            </w:pPr>
          </w:p>
        </w:tc>
        <w:tc>
          <w:tcPr>
            <w:tcW w:w="954" w:type="dxa"/>
            <w:vAlign w:val="center"/>
          </w:tcPr>
          <w:p w:rsidR="00CD420F" w:rsidRPr="00B138F3" w:rsidRDefault="00CD420F" w:rsidP="00CD420F">
            <w:pPr>
              <w:widowControl w:val="0"/>
              <w:jc w:val="center"/>
              <w:rPr>
                <w:rFonts w:ascii="GHEA Grapalat" w:hAnsi="GHEA Grapalat"/>
                <w:sz w:val="16"/>
                <w:szCs w:val="16"/>
              </w:rPr>
            </w:pPr>
          </w:p>
        </w:tc>
        <w:tc>
          <w:tcPr>
            <w:tcW w:w="668" w:type="dxa"/>
            <w:vAlign w:val="center"/>
          </w:tcPr>
          <w:p w:rsidR="00CD420F" w:rsidRPr="00356D2F" w:rsidRDefault="00356D2F" w:rsidP="00CD420F">
            <w:pPr>
              <w:widowControl w:val="0"/>
              <w:jc w:val="center"/>
              <w:rPr>
                <w:rFonts w:ascii="GHEA Grapalat" w:hAnsi="GHEA Grapalat" w:cs="Arial"/>
                <w:sz w:val="16"/>
                <w:szCs w:val="16"/>
                <w:lang w:val="en-US"/>
              </w:rPr>
            </w:pPr>
            <w:r>
              <w:rPr>
                <w:rFonts w:ascii="GHEA Grapalat" w:hAnsi="GHEA Grapalat" w:cs="Arial"/>
                <w:sz w:val="16"/>
                <w:szCs w:val="16"/>
                <w:lang w:val="en-US"/>
              </w:rPr>
              <w:t>10</w:t>
            </w:r>
          </w:p>
        </w:tc>
        <w:tc>
          <w:tcPr>
            <w:tcW w:w="816" w:type="dxa"/>
            <w:vAlign w:val="center"/>
          </w:tcPr>
          <w:p w:rsidR="00CD420F" w:rsidRPr="00356D2F" w:rsidRDefault="00356D2F" w:rsidP="00CD420F">
            <w:pPr>
              <w:widowControl w:val="0"/>
              <w:jc w:val="center"/>
              <w:rPr>
                <w:rFonts w:ascii="GHEA Grapalat" w:hAnsi="GHEA Grapalat" w:cs="Arial"/>
                <w:sz w:val="16"/>
                <w:szCs w:val="16"/>
                <w:lang w:val="en-US"/>
              </w:rPr>
            </w:pPr>
            <w:r>
              <w:rPr>
                <w:rFonts w:ascii="GHEA Grapalat" w:hAnsi="GHEA Grapalat" w:cs="Arial"/>
                <w:sz w:val="16"/>
                <w:szCs w:val="16"/>
                <w:lang w:val="en-US"/>
              </w:rPr>
              <w:t>20</w:t>
            </w:r>
          </w:p>
        </w:tc>
        <w:tc>
          <w:tcPr>
            <w:tcW w:w="536" w:type="dxa"/>
          </w:tcPr>
          <w:p w:rsidR="00CD420F" w:rsidRPr="00356D2F" w:rsidRDefault="00356D2F" w:rsidP="00CD420F">
            <w:pPr>
              <w:rPr>
                <w:lang w:val="en-US"/>
              </w:rPr>
            </w:pPr>
            <w:r>
              <w:rPr>
                <w:lang w:val="en-US"/>
              </w:rPr>
              <w:t>30</w:t>
            </w:r>
          </w:p>
        </w:tc>
        <w:tc>
          <w:tcPr>
            <w:tcW w:w="603" w:type="dxa"/>
            <w:gridSpan w:val="2"/>
          </w:tcPr>
          <w:p w:rsidR="00CD420F" w:rsidRPr="00356D2F" w:rsidRDefault="00356D2F" w:rsidP="00CD420F">
            <w:pPr>
              <w:rPr>
                <w:lang w:val="en-US"/>
              </w:rPr>
            </w:pPr>
            <w:r>
              <w:rPr>
                <w:lang w:val="en-US"/>
              </w:rPr>
              <w:t>40</w:t>
            </w:r>
          </w:p>
        </w:tc>
        <w:tc>
          <w:tcPr>
            <w:tcW w:w="680" w:type="dxa"/>
          </w:tcPr>
          <w:p w:rsidR="00CD420F" w:rsidRPr="00356D2F" w:rsidRDefault="00356D2F" w:rsidP="00CD420F">
            <w:pPr>
              <w:rPr>
                <w:lang w:val="en-US"/>
              </w:rPr>
            </w:pPr>
            <w:r>
              <w:rPr>
                <w:lang w:val="en-US"/>
              </w:rPr>
              <w:t>50</w:t>
            </w:r>
          </w:p>
        </w:tc>
        <w:tc>
          <w:tcPr>
            <w:tcW w:w="795" w:type="dxa"/>
          </w:tcPr>
          <w:p w:rsidR="00CD420F" w:rsidRPr="00356D2F" w:rsidRDefault="00356D2F" w:rsidP="00CD420F">
            <w:pPr>
              <w:rPr>
                <w:lang w:val="en-US"/>
              </w:rPr>
            </w:pPr>
            <w:r>
              <w:rPr>
                <w:lang w:val="en-US"/>
              </w:rPr>
              <w:t>60</w:t>
            </w:r>
          </w:p>
        </w:tc>
        <w:tc>
          <w:tcPr>
            <w:tcW w:w="865" w:type="dxa"/>
          </w:tcPr>
          <w:p w:rsidR="00CD420F" w:rsidRPr="00356D2F" w:rsidRDefault="00356D2F" w:rsidP="00CD420F">
            <w:pPr>
              <w:rPr>
                <w:lang w:val="en-US"/>
              </w:rPr>
            </w:pPr>
            <w:r>
              <w:rPr>
                <w:lang w:val="en-US"/>
              </w:rPr>
              <w:t>70</w:t>
            </w:r>
          </w:p>
        </w:tc>
        <w:tc>
          <w:tcPr>
            <w:tcW w:w="837" w:type="dxa"/>
          </w:tcPr>
          <w:p w:rsidR="00CD420F" w:rsidRPr="00356D2F" w:rsidRDefault="00356D2F" w:rsidP="00CD420F">
            <w:pPr>
              <w:rPr>
                <w:lang w:val="en-US"/>
              </w:rPr>
            </w:pPr>
            <w:r>
              <w:rPr>
                <w:lang w:val="en-US"/>
              </w:rPr>
              <w:t>80</w:t>
            </w:r>
          </w:p>
        </w:tc>
        <w:tc>
          <w:tcPr>
            <w:tcW w:w="923" w:type="dxa"/>
          </w:tcPr>
          <w:p w:rsidR="00CD420F" w:rsidRPr="007518FA" w:rsidRDefault="00356D2F" w:rsidP="00CD420F">
            <w:r>
              <w:rPr>
                <w:rFonts w:ascii="GHEA Grapalat" w:hAnsi="GHEA Grapalat"/>
                <w:sz w:val="16"/>
                <w:szCs w:val="16"/>
              </w:rPr>
              <w:t>9</w:t>
            </w:r>
            <w:bookmarkStart w:id="1" w:name="_GoBack"/>
            <w:bookmarkEnd w:id="1"/>
            <w:r w:rsidR="00CD420F" w:rsidRPr="007518FA">
              <w:rPr>
                <w:rFonts w:ascii="GHEA Grapalat" w:hAnsi="GHEA Grapalat"/>
                <w:sz w:val="16"/>
                <w:szCs w:val="16"/>
              </w:rPr>
              <w:t>0%</w:t>
            </w:r>
          </w:p>
        </w:tc>
        <w:tc>
          <w:tcPr>
            <w:tcW w:w="841" w:type="dxa"/>
            <w:vAlign w:val="center"/>
          </w:tcPr>
          <w:p w:rsidR="00CD420F" w:rsidRPr="007518FA" w:rsidRDefault="00CD420F" w:rsidP="00CD420F">
            <w:pPr>
              <w:widowControl w:val="0"/>
              <w:jc w:val="center"/>
              <w:rPr>
                <w:rFonts w:ascii="GHEA Grapalat" w:hAnsi="GHEA Grapalat" w:cs="Arial"/>
                <w:sz w:val="16"/>
                <w:szCs w:val="16"/>
              </w:rPr>
            </w:pPr>
            <w:r w:rsidRPr="007518FA">
              <w:rPr>
                <w:rFonts w:ascii="GHEA Grapalat" w:hAnsi="GHEA Grapalat"/>
                <w:sz w:val="16"/>
                <w:szCs w:val="16"/>
              </w:rPr>
              <w:t>100 %</w:t>
            </w:r>
          </w:p>
        </w:tc>
        <w:tc>
          <w:tcPr>
            <w:tcW w:w="762" w:type="dxa"/>
            <w:vAlign w:val="center"/>
          </w:tcPr>
          <w:p w:rsidR="00CD420F" w:rsidRPr="007518FA" w:rsidRDefault="00CD420F" w:rsidP="00CD420F">
            <w:pPr>
              <w:widowControl w:val="0"/>
              <w:jc w:val="center"/>
              <w:rPr>
                <w:rFonts w:ascii="GHEA Grapalat" w:hAnsi="GHEA Grapalat"/>
                <w:b/>
                <w:sz w:val="16"/>
                <w:szCs w:val="16"/>
              </w:rPr>
            </w:pPr>
            <w:r w:rsidRPr="007518FA">
              <w:rPr>
                <w:rFonts w:ascii="GHEA Grapalat" w:hAnsi="GHEA Grapalat"/>
                <w:sz w:val="16"/>
                <w:szCs w:val="16"/>
              </w:rPr>
              <w:t>100%</w:t>
            </w:r>
          </w:p>
        </w:tc>
      </w:tr>
      <w:tr w:rsidR="00E12B8D" w:rsidRPr="00B138F3" w:rsidTr="001D06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266" w:type="dxa"/>
          <w:jc w:val="center"/>
        </w:trPr>
        <w:tc>
          <w:tcPr>
            <w:tcW w:w="4536" w:type="dxa"/>
            <w:gridSpan w:val="3"/>
          </w:tcPr>
          <w:p w:rsidR="00F50287" w:rsidRPr="002F3728" w:rsidRDefault="00F50287" w:rsidP="00F50287">
            <w:pPr>
              <w:widowControl w:val="0"/>
              <w:spacing w:after="160"/>
              <w:jc w:val="center"/>
              <w:rPr>
                <w:rFonts w:ascii="GHEA Grapalat" w:hAnsi="GHEA Grapalat"/>
                <w:sz w:val="16"/>
                <w:szCs w:val="16"/>
              </w:rPr>
            </w:pPr>
            <w:r w:rsidRPr="002F3728">
              <w:rPr>
                <w:rFonts w:ascii="GHEA Grapalat" w:hAnsi="GHEA Grapalat"/>
                <w:sz w:val="16"/>
                <w:szCs w:val="16"/>
              </w:rPr>
              <w:t>/</w:t>
            </w:r>
          </w:p>
          <w:p w:rsidR="00E12B8D" w:rsidRPr="00B138F3" w:rsidRDefault="00E12B8D" w:rsidP="002F3728">
            <w:pPr>
              <w:widowControl w:val="0"/>
              <w:spacing w:after="160"/>
              <w:jc w:val="center"/>
              <w:rPr>
                <w:rFonts w:ascii="GHEA Grapalat" w:hAnsi="GHEA Grapalat"/>
              </w:rPr>
            </w:pPr>
          </w:p>
        </w:tc>
        <w:tc>
          <w:tcPr>
            <w:tcW w:w="760" w:type="dxa"/>
          </w:tcPr>
          <w:p w:rsidR="00E12B8D" w:rsidRPr="00B138F3" w:rsidRDefault="00E12B8D" w:rsidP="008B1F5B">
            <w:pPr>
              <w:widowControl w:val="0"/>
              <w:spacing w:after="160"/>
              <w:jc w:val="center"/>
              <w:rPr>
                <w:rFonts w:ascii="GHEA Grapalat" w:hAnsi="GHEA Grapalat"/>
              </w:rPr>
            </w:pPr>
          </w:p>
        </w:tc>
        <w:tc>
          <w:tcPr>
            <w:tcW w:w="4343" w:type="dxa"/>
            <w:gridSpan w:val="7"/>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F50287" w:rsidRDefault="00E12B8D" w:rsidP="008B1F5B">
            <w:pPr>
              <w:widowControl w:val="0"/>
              <w:jc w:val="center"/>
              <w:rPr>
                <w:rFonts w:ascii="GHEA Grapalat" w:hAnsi="GHEA Grapalat"/>
              </w:rPr>
            </w:pPr>
            <w:r w:rsidRPr="00F50287">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56009E">
          <w:footerReference w:type="default" r:id="rId10"/>
          <w:footnotePr>
            <w:pos w:val="beneathText"/>
          </w:footnotePr>
          <w:pgSz w:w="16838" w:h="11906" w:orient="landscape" w:code="9"/>
          <w:pgMar w:top="0"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984" w:rsidRDefault="000C6984" w:rsidP="00E12B8D">
      <w:r>
        <w:separator/>
      </w:r>
    </w:p>
  </w:endnote>
  <w:endnote w:type="continuationSeparator" w:id="0">
    <w:p w:rsidR="000C6984" w:rsidRDefault="000C6984"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34104F" w:rsidRPr="00C861E9" w:rsidRDefault="0034104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56D2F">
          <w:rPr>
            <w:rFonts w:ascii="GHEA Grapalat" w:hAnsi="GHEA Grapalat"/>
            <w:noProof/>
            <w:sz w:val="24"/>
            <w:szCs w:val="24"/>
          </w:rPr>
          <w:t>107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984" w:rsidRDefault="000C6984" w:rsidP="00E12B8D">
      <w:r>
        <w:separator/>
      </w:r>
    </w:p>
  </w:footnote>
  <w:footnote w:type="continuationSeparator" w:id="0">
    <w:p w:rsidR="000C6984" w:rsidRDefault="000C6984" w:rsidP="00E12B8D">
      <w:r>
        <w:continuationSeparator/>
      </w:r>
    </w:p>
  </w:footnote>
  <w:footnote w:id="1">
    <w:p w:rsidR="0034104F" w:rsidRPr="00ED3BA4" w:rsidRDefault="0034104F"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34104F" w:rsidRPr="00CD6B60" w:rsidRDefault="0034104F"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4104F" w:rsidRPr="00CD6B60" w:rsidRDefault="0034104F"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4104F" w:rsidRPr="00CD6B60" w:rsidRDefault="0034104F"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4104F" w:rsidRPr="00CD6B60" w:rsidRDefault="0034104F"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34104F" w:rsidRPr="00CA2B01" w:rsidRDefault="0034104F"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34104F" w:rsidRPr="00CA2B01" w:rsidRDefault="0034104F"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34104F" w:rsidRPr="00CA2B01" w:rsidRDefault="0034104F"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34104F" w:rsidRPr="005D5092" w:rsidRDefault="0034104F"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34104F" w:rsidRPr="0034222E" w:rsidDel="00932115" w:rsidRDefault="0034104F"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34104F" w:rsidRPr="00D3436F" w:rsidRDefault="0034104F"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4104F" w:rsidRPr="000811C1" w:rsidRDefault="0034104F" w:rsidP="00E12B8D">
      <w:pPr>
        <w:pStyle w:val="af2"/>
        <w:rPr>
          <w:rFonts w:asciiTheme="minorHAnsi" w:hAnsiTheme="minorHAnsi"/>
        </w:rPr>
      </w:pPr>
    </w:p>
  </w:footnote>
  <w:footnote w:id="6">
    <w:p w:rsidR="0034104F" w:rsidRPr="00FE2AA4" w:rsidRDefault="0034104F"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34104F" w:rsidRPr="008842CE" w:rsidRDefault="0034104F"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4104F" w:rsidRPr="000811C1" w:rsidRDefault="0034104F" w:rsidP="00E12B8D">
      <w:pPr>
        <w:pStyle w:val="af2"/>
        <w:rPr>
          <w:lang w:val="af-ZA"/>
        </w:rPr>
      </w:pPr>
    </w:p>
  </w:footnote>
  <w:footnote w:id="8">
    <w:p w:rsidR="0034104F" w:rsidRDefault="0034104F" w:rsidP="00E12B8D">
      <w:pPr>
        <w:pStyle w:val="af2"/>
        <w:jc w:val="both"/>
        <w:rPr>
          <w:rFonts w:ascii="GHEA Grapalat" w:hAnsi="GHEA Grapalat"/>
          <w:i/>
          <w:lang w:val="hy-AM"/>
        </w:rPr>
      </w:pPr>
    </w:p>
    <w:p w:rsidR="0034104F" w:rsidRPr="002227A9" w:rsidRDefault="0034104F"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34104F" w:rsidRPr="00636142" w:rsidRDefault="0034104F"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34104F" w:rsidRPr="0092041F" w:rsidRDefault="0034104F"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34104F" w:rsidRPr="0092041F" w:rsidRDefault="0034104F" w:rsidP="00E12B8D">
      <w:pPr>
        <w:pStyle w:val="af2"/>
        <w:jc w:val="both"/>
        <w:rPr>
          <w:rFonts w:ascii="GHEA Grapalat" w:hAnsi="GHEA Grapalat"/>
          <w:i/>
        </w:rPr>
      </w:pPr>
    </w:p>
  </w:footnote>
  <w:footnote w:id="9">
    <w:p w:rsidR="0034104F" w:rsidRPr="004A4643" w:rsidRDefault="0034104F"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rsidR="0034104F" w:rsidRPr="008E4439" w:rsidRDefault="0034104F"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4104F" w:rsidRPr="000811C1" w:rsidRDefault="0034104F" w:rsidP="00E12B8D">
      <w:pPr>
        <w:pStyle w:val="af2"/>
        <w:rPr>
          <w:rFonts w:ascii="Sylfaen" w:hAnsi="Sylfaen"/>
          <w:sz w:val="18"/>
          <w:szCs w:val="18"/>
        </w:rPr>
      </w:pPr>
    </w:p>
  </w:footnote>
  <w:footnote w:id="11">
    <w:p w:rsidR="0034104F" w:rsidRPr="00A31673" w:rsidRDefault="0034104F"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34104F" w:rsidRPr="00DE7706" w:rsidRDefault="0034104F"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34104F" w:rsidRPr="008416BA" w:rsidRDefault="0034104F"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4104F" w:rsidRDefault="0034104F" w:rsidP="00E12B8D">
      <w:pPr>
        <w:jc w:val="both"/>
      </w:pPr>
    </w:p>
    <w:p w:rsidR="0034104F" w:rsidRPr="008B70EB" w:rsidRDefault="0034104F"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4104F" w:rsidRPr="008B70EB" w:rsidRDefault="0034104F"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4104F" w:rsidRPr="008B70EB" w:rsidRDefault="0034104F"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4104F" w:rsidRDefault="0034104F" w:rsidP="00E12B8D">
      <w:pPr>
        <w:jc w:val="both"/>
        <w:rPr>
          <w:rFonts w:asciiTheme="minorHAnsi" w:hAnsiTheme="minorHAnsi"/>
          <w:lang w:val="af-ZA"/>
        </w:rPr>
      </w:pPr>
    </w:p>
  </w:footnote>
  <w:footnote w:id="14">
    <w:p w:rsidR="0034104F" w:rsidRPr="00A25D1B" w:rsidRDefault="0034104F"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34104F" w:rsidRPr="00DC619D" w:rsidRDefault="0034104F"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34104F" w:rsidRPr="00D3436F" w:rsidRDefault="0034104F"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4104F" w:rsidRPr="00D3436F" w:rsidRDefault="0034104F" w:rsidP="00E12B8D">
      <w:pPr>
        <w:pStyle w:val="af2"/>
        <w:rPr>
          <w:lang w:val="es-ES"/>
        </w:rPr>
      </w:pPr>
    </w:p>
  </w:footnote>
  <w:footnote w:id="17">
    <w:p w:rsidR="0034104F" w:rsidRPr="008842CE" w:rsidRDefault="0034104F"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4104F" w:rsidRPr="008842CE" w:rsidRDefault="0034104F" w:rsidP="00E12B8D">
      <w:pPr>
        <w:pStyle w:val="af2"/>
        <w:jc w:val="both"/>
        <w:rPr>
          <w:rFonts w:ascii="GHEA Grapalat" w:hAnsi="GHEA Grapalat"/>
        </w:rPr>
      </w:pPr>
    </w:p>
  </w:footnote>
  <w:footnote w:id="18">
    <w:p w:rsidR="0034104F" w:rsidRPr="008842CE" w:rsidRDefault="0034104F" w:rsidP="00E12B8D">
      <w:pPr>
        <w:pStyle w:val="af2"/>
        <w:jc w:val="both"/>
      </w:pPr>
    </w:p>
  </w:footnote>
  <w:footnote w:id="19">
    <w:p w:rsidR="0034104F" w:rsidRPr="008842CE" w:rsidRDefault="0034104F"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4104F" w:rsidRPr="008842CE" w:rsidRDefault="0034104F" w:rsidP="00E12B8D">
      <w:pPr>
        <w:pStyle w:val="af2"/>
        <w:jc w:val="both"/>
        <w:rPr>
          <w:rFonts w:ascii="GHEA Grapalat" w:hAnsi="GHEA Grapalat"/>
        </w:rPr>
      </w:pPr>
    </w:p>
  </w:footnote>
  <w:footnote w:id="20">
    <w:p w:rsidR="0034104F" w:rsidRPr="008842CE" w:rsidRDefault="0034104F" w:rsidP="00E12B8D">
      <w:pPr>
        <w:pStyle w:val="af2"/>
        <w:jc w:val="both"/>
      </w:pPr>
    </w:p>
  </w:footnote>
  <w:footnote w:id="21">
    <w:p w:rsidR="0034104F" w:rsidRPr="008842CE" w:rsidRDefault="0034104F"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34104F" w:rsidRDefault="0034104F"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4104F" w:rsidRPr="00F21C0D" w:rsidRDefault="0034104F" w:rsidP="00E12B8D">
      <w:pPr>
        <w:pStyle w:val="af2"/>
        <w:widowControl w:val="0"/>
        <w:jc w:val="both"/>
        <w:rPr>
          <w:lang w:val="hy-AM"/>
        </w:rPr>
      </w:pPr>
    </w:p>
  </w:footnote>
  <w:footnote w:id="23">
    <w:p w:rsidR="0034104F" w:rsidRDefault="0034104F"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4104F" w:rsidRDefault="0034104F" w:rsidP="00E12B8D">
      <w:pPr>
        <w:pStyle w:val="af2"/>
        <w:widowControl w:val="0"/>
        <w:jc w:val="both"/>
        <w:rPr>
          <w:rFonts w:ascii="GHEA Grapalat" w:hAnsi="GHEA Grapalat"/>
          <w:i/>
        </w:rPr>
      </w:pPr>
    </w:p>
    <w:p w:rsidR="0034104F" w:rsidRDefault="0034104F" w:rsidP="00E12B8D">
      <w:pPr>
        <w:pStyle w:val="af2"/>
        <w:widowControl w:val="0"/>
        <w:jc w:val="both"/>
        <w:rPr>
          <w:rFonts w:ascii="GHEA Grapalat" w:hAnsi="GHEA Grapalat"/>
          <w:i/>
        </w:rPr>
      </w:pPr>
    </w:p>
    <w:p w:rsidR="0034104F" w:rsidRPr="00EB336B" w:rsidRDefault="0034104F"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4104F" w:rsidRPr="00D3436F" w:rsidRDefault="0034104F" w:rsidP="00E12B8D">
      <w:pPr>
        <w:pStyle w:val="af2"/>
        <w:rPr>
          <w:lang w:val="hy-AM"/>
        </w:rPr>
      </w:pPr>
    </w:p>
  </w:footnote>
  <w:footnote w:id="24">
    <w:p w:rsidR="0034104F" w:rsidRPr="008842CE" w:rsidRDefault="0034104F"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4104F" w:rsidRPr="00E85250" w:rsidRDefault="0034104F" w:rsidP="00E12B8D">
      <w:pPr>
        <w:widowControl w:val="0"/>
        <w:spacing w:after="160" w:line="360" w:lineRule="auto"/>
        <w:ind w:firstLine="709"/>
        <w:jc w:val="both"/>
        <w:rPr>
          <w:rFonts w:ascii="GHEA Grapalat" w:hAnsi="GHEA Grapalat"/>
          <w:lang w:val="hy-AM"/>
        </w:rPr>
      </w:pPr>
    </w:p>
    <w:p w:rsidR="0034104F" w:rsidRPr="00D3436F" w:rsidRDefault="0034104F" w:rsidP="00E12B8D">
      <w:pPr>
        <w:pStyle w:val="af2"/>
        <w:rPr>
          <w:lang w:val="hy-AM"/>
        </w:rPr>
      </w:pPr>
    </w:p>
  </w:footnote>
  <w:footnote w:id="25">
    <w:p w:rsidR="0034104F" w:rsidRPr="00402BC3" w:rsidRDefault="0034104F"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4104F" w:rsidRPr="00552088" w:rsidRDefault="0034104F"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4104F" w:rsidRPr="00D3436F" w:rsidRDefault="0034104F" w:rsidP="00E12B8D">
      <w:pPr>
        <w:pStyle w:val="af2"/>
        <w:rPr>
          <w:lang w:val="hy-AM"/>
        </w:rPr>
      </w:pPr>
    </w:p>
  </w:footnote>
  <w:footnote w:id="26">
    <w:p w:rsidR="0034104F" w:rsidRPr="008842CE" w:rsidRDefault="0034104F"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4104F" w:rsidRPr="00D3436F" w:rsidRDefault="0034104F" w:rsidP="00E12B8D">
      <w:pPr>
        <w:pStyle w:val="af2"/>
        <w:rPr>
          <w:lang w:val="hy-AM"/>
        </w:rPr>
      </w:pPr>
    </w:p>
  </w:footnote>
  <w:footnote w:id="27">
    <w:p w:rsidR="0034104F" w:rsidRPr="00D3436F" w:rsidRDefault="0034104F"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rsidR="0034104F" w:rsidRPr="008842CE" w:rsidRDefault="0034104F"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4104F" w:rsidRPr="00D3436F" w:rsidRDefault="0034104F" w:rsidP="00E12B8D">
      <w:pPr>
        <w:pStyle w:val="af2"/>
        <w:rPr>
          <w:lang w:val="hy-AM"/>
        </w:rPr>
      </w:pPr>
    </w:p>
  </w:footnote>
  <w:footnote w:id="29">
    <w:p w:rsidR="0034104F" w:rsidRPr="008842CE" w:rsidRDefault="0034104F" w:rsidP="00E12B8D">
      <w:pPr>
        <w:pStyle w:val="af2"/>
        <w:widowControl w:val="0"/>
        <w:jc w:val="both"/>
      </w:pPr>
    </w:p>
  </w:footnote>
  <w:footnote w:id="30">
    <w:p w:rsidR="0034104F" w:rsidRPr="008842CE" w:rsidRDefault="0034104F" w:rsidP="00E12B8D">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A03D7"/>
    <w:multiLevelType w:val="hybridMultilevel"/>
    <w:tmpl w:val="E3EA1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0406B6"/>
    <w:multiLevelType w:val="multilevel"/>
    <w:tmpl w:val="67708F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C16A43"/>
    <w:multiLevelType w:val="multilevel"/>
    <w:tmpl w:val="CDDA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6"/>
  </w:num>
  <w:num w:numId="3">
    <w:abstractNumId w:val="29"/>
  </w:num>
  <w:num w:numId="4">
    <w:abstractNumId w:val="24"/>
  </w:num>
  <w:num w:numId="5">
    <w:abstractNumId w:val="36"/>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9"/>
  </w:num>
  <w:num w:numId="11">
    <w:abstractNumId w:val="13"/>
  </w:num>
  <w:num w:numId="12">
    <w:abstractNumId w:val="42"/>
  </w:num>
  <w:num w:numId="13">
    <w:abstractNumId w:val="38"/>
  </w:num>
  <w:num w:numId="14">
    <w:abstractNumId w:val="18"/>
  </w:num>
  <w:num w:numId="15">
    <w:abstractNumId w:val="39"/>
  </w:num>
  <w:num w:numId="16">
    <w:abstractNumId w:val="22"/>
  </w:num>
  <w:num w:numId="17">
    <w:abstractNumId w:val="10"/>
  </w:num>
  <w:num w:numId="18">
    <w:abstractNumId w:val="1"/>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2"/>
  </w:num>
  <w:num w:numId="23">
    <w:abstractNumId w:val="28"/>
  </w:num>
  <w:num w:numId="24">
    <w:abstractNumId w:val="17"/>
  </w:num>
  <w:num w:numId="25">
    <w:abstractNumId w:val="6"/>
  </w:num>
  <w:num w:numId="26">
    <w:abstractNumId w:val="5"/>
  </w:num>
  <w:num w:numId="27">
    <w:abstractNumId w:val="0"/>
  </w:num>
  <w:num w:numId="28">
    <w:abstractNumId w:val="14"/>
  </w:num>
  <w:num w:numId="29">
    <w:abstractNumId w:val="37"/>
  </w:num>
  <w:num w:numId="30">
    <w:abstractNumId w:val="33"/>
  </w:num>
  <w:num w:numId="31">
    <w:abstractNumId w:val="34"/>
  </w:num>
  <w:num w:numId="32">
    <w:abstractNumId w:val="19"/>
  </w:num>
  <w:num w:numId="33">
    <w:abstractNumId w:val="3"/>
  </w:num>
  <w:num w:numId="34">
    <w:abstractNumId w:val="8"/>
  </w:num>
  <w:num w:numId="35">
    <w:abstractNumId w:val="7"/>
  </w:num>
  <w:num w:numId="36">
    <w:abstractNumId w:val="43"/>
  </w:num>
  <w:num w:numId="37">
    <w:abstractNumId w:val="40"/>
  </w:num>
  <w:num w:numId="38">
    <w:abstractNumId w:val="35"/>
  </w:num>
  <w:num w:numId="39">
    <w:abstractNumId w:val="2"/>
  </w:num>
  <w:num w:numId="40">
    <w:abstractNumId w:val="21"/>
  </w:num>
  <w:num w:numId="41">
    <w:abstractNumId w:val="26"/>
  </w:num>
  <w:num w:numId="42">
    <w:abstractNumId w:val="23"/>
  </w:num>
  <w:num w:numId="43">
    <w:abstractNumId w:val="20"/>
  </w:num>
  <w:num w:numId="44">
    <w:abstractNumId w:val="30"/>
  </w:num>
  <w:num w:numId="45">
    <w:abstractNumId w:val="4"/>
  </w:num>
  <w:num w:numId="46">
    <w:abstractNumId w:val="15"/>
  </w:num>
  <w:num w:numId="47">
    <w:abstractNumId w:val="11"/>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10A9A"/>
    <w:rsid w:val="00025835"/>
    <w:rsid w:val="00053C33"/>
    <w:rsid w:val="000A710A"/>
    <w:rsid w:val="000C6984"/>
    <w:rsid w:val="000D65B6"/>
    <w:rsid w:val="000F7140"/>
    <w:rsid w:val="00131E47"/>
    <w:rsid w:val="001967BB"/>
    <w:rsid w:val="001D06FB"/>
    <w:rsid w:val="002062DA"/>
    <w:rsid w:val="0023627D"/>
    <w:rsid w:val="00261592"/>
    <w:rsid w:val="002C3F4E"/>
    <w:rsid w:val="002F25A9"/>
    <w:rsid w:val="002F3728"/>
    <w:rsid w:val="002F42AC"/>
    <w:rsid w:val="002F6CB5"/>
    <w:rsid w:val="0034104F"/>
    <w:rsid w:val="00352B11"/>
    <w:rsid w:val="00356D2F"/>
    <w:rsid w:val="00393DA3"/>
    <w:rsid w:val="00400060"/>
    <w:rsid w:val="00415E4A"/>
    <w:rsid w:val="00446B99"/>
    <w:rsid w:val="00450353"/>
    <w:rsid w:val="0045488A"/>
    <w:rsid w:val="00475C05"/>
    <w:rsid w:val="004907ED"/>
    <w:rsid w:val="004A7BCE"/>
    <w:rsid w:val="004D0A48"/>
    <w:rsid w:val="004F3823"/>
    <w:rsid w:val="00501D4F"/>
    <w:rsid w:val="00505562"/>
    <w:rsid w:val="005126FF"/>
    <w:rsid w:val="0054508A"/>
    <w:rsid w:val="00553039"/>
    <w:rsid w:val="00557BB0"/>
    <w:rsid w:val="0056009E"/>
    <w:rsid w:val="00581F5A"/>
    <w:rsid w:val="00597B3D"/>
    <w:rsid w:val="005E5263"/>
    <w:rsid w:val="00613661"/>
    <w:rsid w:val="006371CE"/>
    <w:rsid w:val="006816E3"/>
    <w:rsid w:val="007441DB"/>
    <w:rsid w:val="007518FA"/>
    <w:rsid w:val="007617B2"/>
    <w:rsid w:val="007705CF"/>
    <w:rsid w:val="007941A0"/>
    <w:rsid w:val="007C4DE6"/>
    <w:rsid w:val="007D15D2"/>
    <w:rsid w:val="007E5C72"/>
    <w:rsid w:val="00825EDD"/>
    <w:rsid w:val="008414E6"/>
    <w:rsid w:val="0084368C"/>
    <w:rsid w:val="00871515"/>
    <w:rsid w:val="008B1F5B"/>
    <w:rsid w:val="008F2AFA"/>
    <w:rsid w:val="00920D6A"/>
    <w:rsid w:val="009256FD"/>
    <w:rsid w:val="0095594C"/>
    <w:rsid w:val="009648C1"/>
    <w:rsid w:val="0096662A"/>
    <w:rsid w:val="009927CF"/>
    <w:rsid w:val="009E3704"/>
    <w:rsid w:val="00A50F35"/>
    <w:rsid w:val="00AC52E3"/>
    <w:rsid w:val="00AE3E61"/>
    <w:rsid w:val="00AE5D19"/>
    <w:rsid w:val="00AE78BB"/>
    <w:rsid w:val="00B34A5D"/>
    <w:rsid w:val="00B4190C"/>
    <w:rsid w:val="00BB35E3"/>
    <w:rsid w:val="00BC4FCE"/>
    <w:rsid w:val="00BF0263"/>
    <w:rsid w:val="00C46136"/>
    <w:rsid w:val="00C90703"/>
    <w:rsid w:val="00CC23DA"/>
    <w:rsid w:val="00CC492F"/>
    <w:rsid w:val="00CD420F"/>
    <w:rsid w:val="00D21CC7"/>
    <w:rsid w:val="00D529AA"/>
    <w:rsid w:val="00DA6D4B"/>
    <w:rsid w:val="00DC2791"/>
    <w:rsid w:val="00E12B8D"/>
    <w:rsid w:val="00E24B1D"/>
    <w:rsid w:val="00E86065"/>
    <w:rsid w:val="00E90B9C"/>
    <w:rsid w:val="00F23471"/>
    <w:rsid w:val="00F24002"/>
    <w:rsid w:val="00F271B8"/>
    <w:rsid w:val="00F50287"/>
    <w:rsid w:val="00F62DCA"/>
    <w:rsid w:val="00F6350C"/>
    <w:rsid w:val="00FC1E33"/>
    <w:rsid w:val="00FD135C"/>
    <w:rsid w:val="00FD17DE"/>
    <w:rsid w:val="00FE0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845CB4-E05A-4F13-9824-667BF4E2C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unhideWhenUsed/>
    <w:rsid w:val="005E5263"/>
    <w:rPr>
      <w:rFonts w:ascii="Consolas" w:hAnsi="Consolas" w:cs="Consolas"/>
      <w:sz w:val="20"/>
      <w:szCs w:val="20"/>
    </w:rPr>
  </w:style>
  <w:style w:type="character" w:customStyle="1" w:styleId="HTML0">
    <w:name w:val="Стандартный HTML Знак"/>
    <w:basedOn w:val="a0"/>
    <w:link w:val="HTML"/>
    <w:uiPriority w:val="99"/>
    <w:rsid w:val="005E5263"/>
    <w:rPr>
      <w:rFonts w:ascii="Consolas" w:eastAsia="Times New Roman" w:hAnsi="Consolas" w:cs="Consolas"/>
      <w:sz w:val="20"/>
      <w:szCs w:val="20"/>
      <w:lang w:eastAsia="ru-RU" w:bidi="ru-RU"/>
    </w:rPr>
  </w:style>
  <w:style w:type="character" w:customStyle="1" w:styleId="y2iqfc">
    <w:name w:val="y2iqfc"/>
    <w:basedOn w:val="a0"/>
    <w:rsid w:val="00196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85623">
      <w:bodyDiv w:val="1"/>
      <w:marLeft w:val="0"/>
      <w:marRight w:val="0"/>
      <w:marTop w:val="0"/>
      <w:marBottom w:val="0"/>
      <w:divBdr>
        <w:top w:val="none" w:sz="0" w:space="0" w:color="auto"/>
        <w:left w:val="none" w:sz="0" w:space="0" w:color="auto"/>
        <w:bottom w:val="none" w:sz="0" w:space="0" w:color="auto"/>
        <w:right w:val="none" w:sz="0" w:space="0" w:color="auto"/>
      </w:divBdr>
    </w:div>
    <w:div w:id="248316859">
      <w:bodyDiv w:val="1"/>
      <w:marLeft w:val="0"/>
      <w:marRight w:val="0"/>
      <w:marTop w:val="0"/>
      <w:marBottom w:val="0"/>
      <w:divBdr>
        <w:top w:val="none" w:sz="0" w:space="0" w:color="auto"/>
        <w:left w:val="none" w:sz="0" w:space="0" w:color="auto"/>
        <w:bottom w:val="none" w:sz="0" w:space="0" w:color="auto"/>
        <w:right w:val="none" w:sz="0" w:space="0" w:color="auto"/>
      </w:divBdr>
    </w:div>
    <w:div w:id="835926390">
      <w:bodyDiv w:val="1"/>
      <w:marLeft w:val="0"/>
      <w:marRight w:val="0"/>
      <w:marTop w:val="0"/>
      <w:marBottom w:val="0"/>
      <w:divBdr>
        <w:top w:val="none" w:sz="0" w:space="0" w:color="auto"/>
        <w:left w:val="none" w:sz="0" w:space="0" w:color="auto"/>
        <w:bottom w:val="none" w:sz="0" w:space="0" w:color="auto"/>
        <w:right w:val="none" w:sz="0" w:space="0" w:color="auto"/>
      </w:divBdr>
    </w:div>
    <w:div w:id="1081098335">
      <w:bodyDiv w:val="1"/>
      <w:marLeft w:val="0"/>
      <w:marRight w:val="0"/>
      <w:marTop w:val="0"/>
      <w:marBottom w:val="0"/>
      <w:divBdr>
        <w:top w:val="none" w:sz="0" w:space="0" w:color="auto"/>
        <w:left w:val="none" w:sz="0" w:space="0" w:color="auto"/>
        <w:bottom w:val="none" w:sz="0" w:space="0" w:color="auto"/>
        <w:right w:val="none" w:sz="0" w:space="0" w:color="auto"/>
      </w:divBdr>
    </w:div>
    <w:div w:id="1142044922">
      <w:bodyDiv w:val="1"/>
      <w:marLeft w:val="0"/>
      <w:marRight w:val="0"/>
      <w:marTop w:val="0"/>
      <w:marBottom w:val="0"/>
      <w:divBdr>
        <w:top w:val="none" w:sz="0" w:space="0" w:color="auto"/>
        <w:left w:val="none" w:sz="0" w:space="0" w:color="auto"/>
        <w:bottom w:val="none" w:sz="0" w:space="0" w:color="auto"/>
        <w:right w:val="none" w:sz="0" w:space="0" w:color="auto"/>
      </w:divBdr>
    </w:div>
    <w:div w:id="1195145541">
      <w:bodyDiv w:val="1"/>
      <w:marLeft w:val="0"/>
      <w:marRight w:val="0"/>
      <w:marTop w:val="0"/>
      <w:marBottom w:val="0"/>
      <w:divBdr>
        <w:top w:val="none" w:sz="0" w:space="0" w:color="auto"/>
        <w:left w:val="none" w:sz="0" w:space="0" w:color="auto"/>
        <w:bottom w:val="none" w:sz="0" w:space="0" w:color="auto"/>
        <w:right w:val="none" w:sz="0" w:space="0" w:color="auto"/>
      </w:divBdr>
    </w:div>
    <w:div w:id="1484663866">
      <w:bodyDiv w:val="1"/>
      <w:marLeft w:val="0"/>
      <w:marRight w:val="0"/>
      <w:marTop w:val="0"/>
      <w:marBottom w:val="0"/>
      <w:divBdr>
        <w:top w:val="none" w:sz="0" w:space="0" w:color="auto"/>
        <w:left w:val="none" w:sz="0" w:space="0" w:color="auto"/>
        <w:bottom w:val="none" w:sz="0" w:space="0" w:color="auto"/>
        <w:right w:val="none" w:sz="0" w:space="0" w:color="auto"/>
      </w:divBdr>
    </w:div>
    <w:div w:id="1549879722">
      <w:bodyDiv w:val="1"/>
      <w:marLeft w:val="0"/>
      <w:marRight w:val="0"/>
      <w:marTop w:val="0"/>
      <w:marBottom w:val="0"/>
      <w:divBdr>
        <w:top w:val="none" w:sz="0" w:space="0" w:color="auto"/>
        <w:left w:val="none" w:sz="0" w:space="0" w:color="auto"/>
        <w:bottom w:val="none" w:sz="0" w:space="0" w:color="auto"/>
        <w:right w:val="none" w:sz="0" w:space="0" w:color="auto"/>
      </w:divBdr>
    </w:div>
    <w:div w:id="1593050751">
      <w:bodyDiv w:val="1"/>
      <w:marLeft w:val="0"/>
      <w:marRight w:val="0"/>
      <w:marTop w:val="0"/>
      <w:marBottom w:val="0"/>
      <w:divBdr>
        <w:top w:val="none" w:sz="0" w:space="0" w:color="auto"/>
        <w:left w:val="none" w:sz="0" w:space="0" w:color="auto"/>
        <w:bottom w:val="none" w:sz="0" w:space="0" w:color="auto"/>
        <w:right w:val="none" w:sz="0" w:space="0" w:color="auto"/>
      </w:divBdr>
    </w:div>
    <w:div w:id="1938711924">
      <w:bodyDiv w:val="1"/>
      <w:marLeft w:val="0"/>
      <w:marRight w:val="0"/>
      <w:marTop w:val="0"/>
      <w:marBottom w:val="0"/>
      <w:divBdr>
        <w:top w:val="none" w:sz="0" w:space="0" w:color="auto"/>
        <w:left w:val="none" w:sz="0" w:space="0" w:color="auto"/>
        <w:bottom w:val="none" w:sz="0" w:space="0" w:color="auto"/>
        <w:right w:val="none" w:sz="0" w:space="0" w:color="auto"/>
      </w:divBdr>
    </w:div>
    <w:div w:id="2072658407">
      <w:bodyDiv w:val="1"/>
      <w:marLeft w:val="0"/>
      <w:marRight w:val="0"/>
      <w:marTop w:val="0"/>
      <w:marBottom w:val="0"/>
      <w:divBdr>
        <w:top w:val="none" w:sz="0" w:space="0" w:color="auto"/>
        <w:left w:val="none" w:sz="0" w:space="0" w:color="auto"/>
        <w:bottom w:val="none" w:sz="0" w:space="0" w:color="auto"/>
        <w:right w:val="none" w:sz="0" w:space="0" w:color="auto"/>
      </w:divBdr>
    </w:div>
    <w:div w:id="213393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D3714-A112-4F51-8405-FE467943F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20431</Words>
  <Characters>116460</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61</cp:revision>
  <dcterms:created xsi:type="dcterms:W3CDTF">2023-12-15T08:42:00Z</dcterms:created>
  <dcterms:modified xsi:type="dcterms:W3CDTF">2025-02-12T08:50:00Z</dcterms:modified>
</cp:coreProperties>
</file>